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641A38FF" w:rsid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56C9A346" w14:textId="24CA5C06" w:rsidR="00CF0747" w:rsidRPr="00CD2EAD" w:rsidRDefault="00CF0747" w:rsidP="00CF0747">
      <w:pPr>
        <w:tabs>
          <w:tab w:val="left" w:pos="1985"/>
        </w:tabs>
        <w:spacing w:after="0" w:line="240" w:lineRule="auto"/>
        <w:ind w:left="1985" w:hanging="1985"/>
        <w:jc w:val="both"/>
        <w:rPr>
          <w:ins w:id="2" w:author="Autor"/>
          <w:rFonts w:ascii="Arial" w:eastAsia="Times New Roman" w:hAnsi="Arial" w:cs="Arial"/>
          <w:b/>
          <w:sz w:val="20"/>
          <w:szCs w:val="20"/>
        </w:rPr>
      </w:pPr>
      <w:bookmarkStart w:id="3" w:name="_Hlk173506331"/>
      <w:ins w:id="4" w:author="Autor">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ins>
    </w:p>
    <w:bookmarkEnd w:id="1"/>
    <w:bookmarkEnd w:id="3"/>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5" w:name="_Hlk166742161"/>
      <w:r w:rsidR="00353176" w:rsidRPr="00353176">
        <w:rPr>
          <w:rFonts w:ascii="Arial" w:hAnsi="Arial" w:cs="Arial"/>
          <w:sz w:val="20"/>
          <w:szCs w:val="20"/>
        </w:rPr>
        <w:t>SPSRSKBA</w:t>
      </w:r>
      <w:bookmarkEnd w:id="5"/>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6"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6"/>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32B6BEE0" w14:textId="6FFC33C9" w:rsid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sidR="00732617">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6B0072FA" w14:textId="0B47C514" w:rsidR="00F56041" w:rsidRDefault="00F56041" w:rsidP="00F56041">
      <w:pPr>
        <w:spacing w:after="0" w:line="240" w:lineRule="auto"/>
        <w:ind w:left="1134" w:hanging="567"/>
        <w:contextualSpacing/>
        <w:jc w:val="both"/>
        <w:rP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3" w:history="1">
        <w:r w:rsidR="002A13C6"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sidR="002A13C6">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sidR="00BF1F03">
        <w:rPr>
          <w:rFonts w:ascii="Arial" w:hAnsi="Arial" w:cs="Arial"/>
          <w:sz w:val="20"/>
          <w:szCs w:val="20"/>
        </w:rPr>
        <w:t xml:space="preserve"> </w:t>
      </w:r>
      <w:r w:rsidR="00BF1F03" w:rsidRPr="00BF1F03">
        <w:rPr>
          <w:rFonts w:ascii="Arial" w:hAnsi="Arial" w:cs="Arial"/>
          <w:sz w:val="20"/>
          <w:szCs w:val="20"/>
        </w:rPr>
        <w:t xml:space="preserve">Ďalšie praktické informácie, otázky a odpovede ako aj prístup pre použitie online formulára FS-PP nájdete na: </w:t>
      </w:r>
      <w:hyperlink r:id="rId14" w:history="1">
        <w:r w:rsidR="00BF1F03" w:rsidRPr="00BF1F03">
          <w:rPr>
            <w:rStyle w:val="Hypertextovprepojenie"/>
            <w:rFonts w:ascii="Arial" w:hAnsi="Arial" w:cs="Arial"/>
            <w:sz w:val="20"/>
            <w:szCs w:val="20"/>
          </w:rPr>
          <w:t>https://single-market-economy.ec.europa.eu/single-market/public-procurement/foreign-subsidies-regulation_en?prefLang=sk&amp;etrans=sk</w:t>
        </w:r>
      </w:hyperlink>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7"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7"/>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8"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9" w:name="_Hlk169246451"/>
      <w:bookmarkStart w:id="10" w:name="_Hlk169246132"/>
      <w:r w:rsidR="00B93103" w:rsidRPr="0095273D">
        <w:rPr>
          <w:rFonts w:ascii="Arial" w:hAnsi="Arial" w:cs="Arial"/>
          <w:sz w:val="20"/>
          <w:szCs w:val="20"/>
        </w:rPr>
        <w:t xml:space="preserve">Lehota na oznámenie vád je 365 dní. </w:t>
      </w:r>
    </w:p>
    <w:bookmarkEnd w:id="9"/>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11" w:name="_Hlk169246185"/>
      <w:bookmarkStart w:id="12"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11"/>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13" w:name="_Hlk169246486"/>
      <w:bookmarkEnd w:id="12"/>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8"/>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10"/>
    <w:bookmarkEnd w:id="13"/>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5"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6"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6D4CCAB9" w14:textId="12E5DECB" w:rsidR="0056626A" w:rsidRPr="0056626A" w:rsidRDefault="00794DE5" w:rsidP="00D70348">
      <w:pPr>
        <w:spacing w:after="0" w:line="240" w:lineRule="auto"/>
        <w:ind w:left="1134" w:hanging="567"/>
        <w:contextualSpacing/>
        <w:jc w:val="both"/>
        <w:rPr>
          <w:rFonts w:ascii="Arial" w:eastAsia="Times New Roman" w:hAnsi="Arial" w:cs="Arial"/>
          <w:color w:val="000000"/>
          <w:sz w:val="20"/>
          <w:szCs w:val="20"/>
          <w:lang w:eastAsia="cs-CZ"/>
        </w:rPr>
      </w:pPr>
      <w:r w:rsidRPr="0056626A">
        <w:rPr>
          <w:rFonts w:ascii="Arial" w:hAnsi="Arial" w:cs="Arial"/>
          <w:sz w:val="20"/>
          <w:szCs w:val="20"/>
        </w:rPr>
        <w:t>17.1</w:t>
      </w:r>
      <w:r w:rsidRPr="0056626A">
        <w:rPr>
          <w:rFonts w:ascii="Arial" w:hAnsi="Arial" w:cs="Arial"/>
          <w:sz w:val="20"/>
          <w:szCs w:val="20"/>
        </w:rPr>
        <w:tab/>
      </w:r>
      <w:r w:rsidR="0056626A"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14" w:name="_Hlk514229550"/>
      <w:r w:rsidR="0056626A"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0056626A" w:rsidRPr="0056626A">
        <w:rPr>
          <w:rFonts w:ascii="Arial" w:eastAsia="Times New Roman" w:hAnsi="Arial" w:cs="Arial"/>
          <w:bCs/>
          <w:iCs/>
          <w:color w:val="000000"/>
          <w:sz w:val="20"/>
          <w:szCs w:val="20"/>
          <w:lang w:eastAsia="cs-CZ"/>
        </w:rPr>
        <w:t>.</w:t>
      </w:r>
      <w:bookmarkEnd w:id="14"/>
      <w:r w:rsidR="0056626A" w:rsidRPr="0056626A">
        <w:rPr>
          <w:rFonts w:ascii="Arial" w:eastAsia="Times New Roman" w:hAnsi="Arial" w:cs="Arial"/>
          <w:color w:val="000000"/>
          <w:sz w:val="20"/>
          <w:szCs w:val="2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0056626A" w:rsidRPr="00FF4CA4">
        <w:rPr>
          <w:rFonts w:ascii="Arial" w:eastAsia="Times New Roman" w:hAnsi="Arial" w:cs="Arial"/>
          <w:color w:val="000000"/>
          <w:sz w:val="20"/>
          <w:szCs w:val="20"/>
          <w:lang w:eastAsia="cs-CZ"/>
        </w:rPr>
        <w:t xml:space="preserve">do </w:t>
      </w:r>
      <w:r w:rsidR="0056626A"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0056626A"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0056626A" w:rsidRPr="00FF4CA4">
        <w:rPr>
          <w:rFonts w:ascii="Arial" w:eastAsia="Times New Roman" w:hAnsi="Arial" w:cs="Arial"/>
          <w:b/>
          <w:bCs/>
          <w:color w:val="000000"/>
          <w:sz w:val="20"/>
          <w:szCs w:val="20"/>
          <w:lang w:eastAsia="cs-CZ"/>
        </w:rPr>
        <w:t>. 202</w:t>
      </w:r>
      <w:r w:rsidR="00277BDC" w:rsidRPr="00FF4CA4">
        <w:rPr>
          <w:rFonts w:ascii="Arial" w:eastAsia="Times New Roman" w:hAnsi="Arial" w:cs="Arial"/>
          <w:b/>
          <w:bCs/>
          <w:color w:val="000000"/>
          <w:sz w:val="20"/>
          <w:szCs w:val="20"/>
          <w:lang w:eastAsia="cs-CZ"/>
        </w:rPr>
        <w:t>4</w:t>
      </w:r>
      <w:r w:rsidR="0056626A" w:rsidRPr="00FF4CA4">
        <w:rPr>
          <w:rFonts w:ascii="Arial" w:eastAsia="Times New Roman" w:hAnsi="Arial" w:cs="Arial"/>
          <w:b/>
          <w:bCs/>
          <w:color w:val="000000"/>
          <w:sz w:val="20"/>
          <w:szCs w:val="20"/>
          <w:lang w:eastAsia="cs-CZ"/>
        </w:rPr>
        <w:t xml:space="preserve"> do 10:00 hod</w:t>
      </w:r>
      <w:r w:rsidR="0056626A" w:rsidRPr="00FF4CA4">
        <w:rPr>
          <w:rFonts w:ascii="Arial" w:eastAsia="Times New Roman" w:hAnsi="Arial" w:cs="Arial"/>
          <w:color w:val="000000"/>
          <w:sz w:val="20"/>
          <w:szCs w:val="20"/>
          <w:lang w:eastAsia="cs-CZ"/>
        </w:rPr>
        <w:t>.</w:t>
      </w:r>
      <w:r w:rsidR="0056626A" w:rsidRPr="0056626A">
        <w:rPr>
          <w:rFonts w:ascii="Arial" w:eastAsia="Times New Roman" w:hAnsi="Arial" w:cs="Arial"/>
          <w:color w:val="000000"/>
          <w:sz w:val="20"/>
          <w:szCs w:val="20"/>
          <w:lang w:eastAsia="cs-CZ"/>
        </w:rPr>
        <w:t xml:space="preserve"> kontaktné údaje o účastníkoch obhliadky:</w:t>
      </w:r>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b/>
          <w:bCs/>
          <w:color w:val="000000"/>
          <w:sz w:val="20"/>
          <w:szCs w:val="20"/>
          <w:lang w:eastAsia="cs-CZ"/>
        </w:rPr>
        <w:tab/>
        <w:t>meno, priezvisko, mobilný telefón a e-mail.</w:t>
      </w:r>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rsidR="002A13C6">
        <w:rPr>
          <w:rFonts w:ascii="Arial" w:eastAsia="Times New Roman" w:hAnsi="Arial" w:cs="Arial"/>
          <w:color w:val="000000"/>
          <w:sz w:val="20"/>
          <w:szCs w:val="20"/>
          <w:lang w:eastAsia="cs-CZ"/>
        </w:rPr>
        <w:t>6</w:t>
      </w:r>
      <w:r w:rsidRPr="0056626A">
        <w:rPr>
          <w:rFonts w:ascii="Arial" w:eastAsia="Times New Roman" w:hAnsi="Arial" w:cs="Arial"/>
          <w:color w:val="000000"/>
          <w:sz w:val="20"/>
          <w:szCs w:val="20"/>
          <w:lang w:eastAsia="cs-CZ"/>
        </w:rPr>
        <w:t xml:space="preserve"> týchto súťažných podkladov.</w:t>
      </w:r>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4CEE1802" w:rsidR="00FF4CA4"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651BE7A1" w14:textId="7A9202B2"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4E7E667E" w14:textId="622EC51D"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374CE578" w14:textId="1C0BF0B5"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111E0781" w14:textId="77777777" w:rsidR="00106A74" w:rsidRPr="0095273D"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81298BC"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5"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15"/>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0C7A38F8"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47E83F4F" w14:textId="0A6A7796" w:rsidR="00106A74" w:rsidRDefault="00106A74" w:rsidP="00106A74">
      <w:pPr>
        <w:spacing w:after="0" w:line="240" w:lineRule="auto"/>
        <w:jc w:val="both"/>
        <w:rPr>
          <w:rFonts w:ascii="Arial" w:hAnsi="Arial" w:cs="Arial"/>
          <w:sz w:val="20"/>
          <w:szCs w:val="20"/>
        </w:rPr>
      </w:pPr>
    </w:p>
    <w:p w14:paraId="317A7063" w14:textId="413656F6" w:rsidR="00106A74" w:rsidRDefault="00106A74" w:rsidP="00106A74">
      <w:pPr>
        <w:spacing w:after="0" w:line="240" w:lineRule="auto"/>
        <w:jc w:val="both"/>
        <w:rPr>
          <w:rFonts w:ascii="Arial" w:hAnsi="Arial" w:cs="Arial"/>
          <w:sz w:val="20"/>
          <w:szCs w:val="20"/>
        </w:rPr>
      </w:pPr>
    </w:p>
    <w:p w14:paraId="5CB302C4" w14:textId="5A7E0C84" w:rsidR="00106A74" w:rsidRDefault="00106A74" w:rsidP="00106A74">
      <w:pPr>
        <w:spacing w:after="0" w:line="240" w:lineRule="auto"/>
        <w:jc w:val="both"/>
        <w:rPr>
          <w:rFonts w:ascii="Arial" w:hAnsi="Arial" w:cs="Arial"/>
          <w:sz w:val="20"/>
          <w:szCs w:val="20"/>
        </w:rPr>
      </w:pPr>
    </w:p>
    <w:p w14:paraId="30B312B3" w14:textId="77777777" w:rsidR="00106A74" w:rsidRPr="00106A74" w:rsidRDefault="00106A74" w:rsidP="00106A74">
      <w:pPr>
        <w:spacing w:after="0" w:line="240" w:lineRule="auto"/>
        <w:jc w:val="both"/>
        <w:rPr>
          <w:rFonts w:ascii="Arial" w:hAnsi="Arial" w:cs="Arial"/>
          <w:sz w:val="20"/>
          <w:szCs w:val="20"/>
        </w:rPr>
      </w:pP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6"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6"/>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7"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7"/>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8"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8"/>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60E1225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37EF17C2" w14:textId="6A6F3122" w:rsidR="00106A74" w:rsidRDefault="00106A74" w:rsidP="0095273D">
      <w:pPr>
        <w:spacing w:after="0" w:line="240" w:lineRule="auto"/>
        <w:ind w:left="2552" w:hanging="284"/>
        <w:contextualSpacing/>
        <w:jc w:val="both"/>
        <w:rPr>
          <w:rFonts w:ascii="Arial" w:hAnsi="Arial" w:cs="Arial"/>
          <w:sz w:val="20"/>
          <w:szCs w:val="20"/>
        </w:rPr>
      </w:pPr>
    </w:p>
    <w:p w14:paraId="46BCE661" w14:textId="77777777" w:rsidR="00106A74" w:rsidRDefault="00106A74" w:rsidP="0095273D">
      <w:pPr>
        <w:spacing w:after="0" w:line="240" w:lineRule="auto"/>
        <w:ind w:left="2552" w:hanging="284"/>
        <w:contextualSpacing/>
        <w:jc w:val="both"/>
        <w:rPr>
          <w:rFonts w:ascii="Arial" w:hAnsi="Arial" w:cs="Arial"/>
          <w:sz w:val="20"/>
          <w:szCs w:val="20"/>
        </w:rPr>
      </w:pP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3D960AB6" w:rsidR="00F56041" w:rsidRDefault="00F56041" w:rsidP="00F56041">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r w:rsidR="00732617">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sidR="002A13C6">
        <w:rPr>
          <w:rFonts w:ascii="Arial" w:hAnsi="Arial" w:cs="Arial"/>
          <w:sz w:val="20"/>
          <w:szCs w:val="20"/>
        </w:rPr>
        <w:t>4</w:t>
      </w:r>
      <w:r w:rsidRPr="00F56041">
        <w:rPr>
          <w:rFonts w:ascii="Arial" w:hAnsi="Arial" w:cs="Arial"/>
          <w:sz w:val="20"/>
          <w:szCs w:val="20"/>
        </w:rPr>
        <w:t xml:space="preserve"> až 2.</w:t>
      </w:r>
      <w:r w:rsidR="002A13C6">
        <w:rPr>
          <w:rFonts w:ascii="Arial" w:hAnsi="Arial" w:cs="Arial"/>
          <w:sz w:val="20"/>
          <w:szCs w:val="20"/>
        </w:rPr>
        <w:t>6</w:t>
      </w:r>
      <w:r w:rsidRPr="00F56041">
        <w:rPr>
          <w:rFonts w:ascii="Arial" w:hAnsi="Arial" w:cs="Arial"/>
          <w:sz w:val="20"/>
          <w:szCs w:val="20"/>
        </w:rPr>
        <w:t xml:space="preserve"> tejto časti súťažných podkladov).</w:t>
      </w:r>
    </w:p>
    <w:p w14:paraId="5C6939EF" w14:textId="214C4911" w:rsidR="00CF0747" w:rsidRPr="00CD2EAD" w:rsidRDefault="00CF0747" w:rsidP="00CF0747">
      <w:pPr>
        <w:spacing w:after="0" w:line="240" w:lineRule="auto"/>
        <w:ind w:left="1985" w:hanging="851"/>
        <w:contextualSpacing/>
        <w:jc w:val="both"/>
        <w:rPr>
          <w:rFonts w:ascii="Arial" w:hAnsi="Arial" w:cs="Arial"/>
          <w:sz w:val="20"/>
          <w:szCs w:val="20"/>
        </w:rPr>
      </w:pPr>
      <w:ins w:id="19" w:author="Autor">
        <w:r>
          <w:rPr>
            <w:rFonts w:ascii="Arial" w:hAnsi="Arial" w:cs="Arial"/>
            <w:sz w:val="20"/>
            <w:szCs w:val="20"/>
          </w:rPr>
          <w:t>19.1.14</w:t>
        </w:r>
        <w:r>
          <w:rPr>
            <w:rFonts w:ascii="Arial" w:hAnsi="Arial" w:cs="Arial"/>
            <w:sz w:val="20"/>
            <w:szCs w:val="20"/>
          </w:rPr>
          <w:tab/>
        </w:r>
        <w:r>
          <w:rPr>
            <w:rFonts w:ascii="Arial" w:hAnsi="Arial" w:cs="Arial"/>
            <w:b/>
            <w:sz w:val="20"/>
            <w:szCs w:val="20"/>
          </w:rPr>
          <w:t>Čestné vyhlásenie podľa Článku 5k Nariadenia rady (EÚ) č. 822/2014 z 31. júla 2014</w:t>
        </w:r>
        <w:r w:rsidRPr="009373D5">
          <w:rPr>
            <w:rFonts w:ascii="Arial" w:hAnsi="Arial" w:cs="Arial"/>
            <w:b/>
            <w:sz w:val="20"/>
            <w:szCs w:val="20"/>
          </w:rPr>
          <w:t xml:space="preserve"> </w:t>
        </w:r>
        <w:r w:rsidRPr="00CD2EAD">
          <w:rPr>
            <w:rFonts w:ascii="Arial" w:hAnsi="Arial" w:cs="Arial"/>
            <w:sz w:val="20"/>
            <w:szCs w:val="20"/>
          </w:rPr>
          <w:t xml:space="preserve">vypracované podľa </w:t>
        </w:r>
        <w:r w:rsidRPr="00DA0563">
          <w:rPr>
            <w:rFonts w:ascii="Arial" w:hAnsi="Arial" w:cs="Arial"/>
            <w:sz w:val="20"/>
            <w:szCs w:val="20"/>
          </w:rPr>
          <w:t>Prílohy B1</w:t>
        </w:r>
        <w:r w:rsidR="00DA0563" w:rsidRPr="00DA0563">
          <w:rPr>
            <w:rFonts w:ascii="Arial" w:hAnsi="Arial" w:cs="Arial"/>
            <w:sz w:val="20"/>
            <w:szCs w:val="20"/>
          </w:rPr>
          <w:t>1</w:t>
        </w:r>
      </w:ins>
      <w:r w:rsidRPr="00DA0563">
        <w:rPr>
          <w:rFonts w:ascii="Arial" w:hAnsi="Arial" w:cs="Arial"/>
          <w:sz w:val="20"/>
          <w:szCs w:val="20"/>
        </w:rPr>
        <w:t xml:space="preserve"> Časť</w:t>
      </w:r>
      <w:r w:rsidRPr="00CD2EAD">
        <w:rPr>
          <w:rFonts w:ascii="Arial" w:hAnsi="Arial" w:cs="Arial"/>
          <w:sz w:val="20"/>
          <w:szCs w:val="20"/>
        </w:rPr>
        <w:t xml:space="preserve"> B Zväzok 1 týchto SP</w:t>
      </w:r>
      <w:ins w:id="20" w:author="Autor">
        <w:r w:rsidR="00DA0563">
          <w:rPr>
            <w:rFonts w:ascii="Arial" w:hAnsi="Arial" w:cs="Arial"/>
            <w:sz w:val="20"/>
            <w:szCs w:val="20"/>
          </w:rPr>
          <w:t>.</w:t>
        </w:r>
      </w:ins>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8"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9"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21" w:name="_Hlk161748611"/>
      <w:r w:rsidR="008C791B" w:rsidRPr="0095273D">
        <w:rPr>
          <w:rFonts w:ascii="Arial" w:eastAsia="Times New Roman" w:hAnsi="Arial" w:cs="Arial"/>
          <w:sz w:val="20"/>
          <w:szCs w:val="20"/>
        </w:rPr>
        <w:t>ako skeny originálov alebo úradne osvedčených  fotokópií týchto dokumentov.</w:t>
      </w:r>
      <w:bookmarkEnd w:id="21"/>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57DEE8D6"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1D972C2A" w14:textId="4B86199B"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72911AAF" w14:textId="43B9A170"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3FED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228E684"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663780DD" w14:textId="77777777" w:rsidR="00106A74" w:rsidRPr="00106A74" w:rsidRDefault="00106A74" w:rsidP="00106A74">
      <w:pPr>
        <w:pStyle w:val="Odsekzoznamu"/>
        <w:numPr>
          <w:ilvl w:val="0"/>
          <w:numId w:val="84"/>
        </w:numPr>
        <w:autoSpaceDE w:val="0"/>
        <w:autoSpaceDN w:val="0"/>
        <w:spacing w:after="0" w:line="240" w:lineRule="auto"/>
        <w:jc w:val="both"/>
        <w:rPr>
          <w:rFonts w:ascii="Arial" w:eastAsia="Times New Roman" w:hAnsi="Arial" w:cs="Arial"/>
          <w:vanish/>
          <w:sz w:val="20"/>
          <w:szCs w:val="20"/>
        </w:rPr>
      </w:pPr>
    </w:p>
    <w:p w14:paraId="08D9131A" w14:textId="77777777" w:rsidR="00106A74" w:rsidRPr="00106A74" w:rsidRDefault="00106A74" w:rsidP="00106A74">
      <w:pPr>
        <w:pStyle w:val="Odsekzoznamu"/>
        <w:numPr>
          <w:ilvl w:val="2"/>
          <w:numId w:val="84"/>
        </w:numPr>
        <w:autoSpaceDE w:val="0"/>
        <w:autoSpaceDN w:val="0"/>
        <w:spacing w:after="0" w:line="240" w:lineRule="auto"/>
        <w:jc w:val="both"/>
        <w:rPr>
          <w:rFonts w:ascii="Arial" w:eastAsia="Times New Roman" w:hAnsi="Arial" w:cs="Arial"/>
          <w:vanish/>
          <w:sz w:val="20"/>
          <w:szCs w:val="20"/>
        </w:rPr>
      </w:pPr>
    </w:p>
    <w:p w14:paraId="3F4B971F" w14:textId="7A577965" w:rsidR="002B56FA" w:rsidRDefault="002B56FA" w:rsidP="00106A74">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eastAsia="Times New Roman" w:hAnsi="Arial" w:cs="Arial"/>
          <w:sz w:val="20"/>
          <w:szCs w:val="20"/>
        </w:rPr>
        <w:t>Platnosť z</w:t>
      </w:r>
      <w:r w:rsidR="00F56041">
        <w:rPr>
          <w:rFonts w:ascii="Arial" w:eastAsia="Times New Roman" w:hAnsi="Arial" w:cs="Arial"/>
          <w:sz w:val="20"/>
          <w:szCs w:val="20"/>
        </w:rPr>
        <w:t>áb</w:t>
      </w:r>
      <w:r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Pr>
          <w:rFonts w:ascii="Arial" w:eastAsia="Times New Roman" w:hAnsi="Arial" w:cs="Arial"/>
          <w:sz w:val="20"/>
          <w:szCs w:val="20"/>
        </w:rPr>
        <w:t>0</w:t>
      </w:r>
      <w:r w:rsidRPr="0095273D">
        <w:rPr>
          <w:rFonts w:ascii="Arial" w:eastAsia="Times New Roman" w:hAnsi="Arial" w:cs="Arial"/>
          <w:sz w:val="20"/>
          <w:szCs w:val="20"/>
        </w:rPr>
        <w:t>.4.2 a 2</w:t>
      </w:r>
      <w:r w:rsidR="00F56041">
        <w:rPr>
          <w:rFonts w:ascii="Arial" w:eastAsia="Times New Roman" w:hAnsi="Arial" w:cs="Arial"/>
          <w:sz w:val="20"/>
          <w:szCs w:val="20"/>
        </w:rPr>
        <w:t>0</w:t>
      </w:r>
      <w:r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20"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5AA9F7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del w:id="22" w:author="Autor">
        <w:r w:rsidRPr="0095273D" w:rsidDel="00CF0747">
          <w:rPr>
            <w:rFonts w:ascii="Arial" w:eastAsia="Times New Roman" w:hAnsi="Arial" w:cs="Arial"/>
            <w:color w:val="000000" w:themeColor="text1"/>
            <w:sz w:val="20"/>
            <w:szCs w:val="20"/>
            <w:lang w:eastAsia="en-US"/>
          </w:rPr>
          <w:delText>Uchádzač nemôže byť v tom istom postupe zadávania zákazky členom skupiny dodávateľov, ktorá predkladá ponuku. Verejný obstarávateľ vylúči uchádzača, ktorý je súčasne členom skupiny dodávateľov.</w:delText>
        </w:r>
      </w:del>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4B995D5D" w14:textId="559FA6B4"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8CB3323" w14:textId="5675A732"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7A9C0F10" w14:textId="77777777"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3"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23"/>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10F4118B" w14:textId="4FFADA37" w:rsidR="00FE1521" w:rsidRDefault="00FE1521" w:rsidP="0095273D">
      <w:pPr>
        <w:spacing w:after="0" w:line="240" w:lineRule="auto"/>
        <w:ind w:left="1134" w:hanging="567"/>
        <w:contextualSpacing/>
        <w:jc w:val="both"/>
        <w:rPr>
          <w:rFonts w:ascii="Arial" w:eastAsia="Times New Roman" w:hAnsi="Arial" w:cs="Arial"/>
          <w:b/>
          <w:sz w:val="20"/>
          <w:szCs w:val="20"/>
        </w:rPr>
      </w:pPr>
    </w:p>
    <w:p w14:paraId="65923E21" w14:textId="36666323"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10F605D1" w14:textId="4949DD12"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31B2D395" w14:textId="346BBF04"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248BC5A9" w14:textId="212AA9A1"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CBA5908" w14:textId="13F6760E"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11BAB29" w14:textId="77777777"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181051C7"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24" w:name="_Hlk100584835"/>
      <w:r w:rsidRPr="0095273D">
        <w:rPr>
          <w:rFonts w:ascii="Arial" w:eastAsia="Times New Roman" w:hAnsi="Arial" w:cs="Arial"/>
          <w:sz w:val="20"/>
          <w:szCs w:val="20"/>
          <w:lang w:eastAsia="en-US"/>
        </w:rPr>
        <w:t>sa uskutoční po vyhodnotení ponúk na základe kritérií na vyhodnotenie ponúk</w:t>
      </w:r>
      <w:bookmarkEnd w:id="24"/>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451E0CFE" w14:textId="2CE553FA" w:rsidR="00106A74" w:rsidRDefault="00106A74" w:rsidP="00106A74">
      <w:pPr>
        <w:spacing w:after="0" w:line="240" w:lineRule="auto"/>
        <w:contextualSpacing/>
        <w:jc w:val="both"/>
        <w:rPr>
          <w:rFonts w:ascii="Arial" w:eastAsia="Calibri" w:hAnsi="Arial" w:cs="Arial"/>
          <w:sz w:val="20"/>
          <w:szCs w:val="20"/>
        </w:rPr>
      </w:pPr>
    </w:p>
    <w:p w14:paraId="74D36047" w14:textId="6C21886A" w:rsidR="00106A74" w:rsidRDefault="00106A74" w:rsidP="00106A74">
      <w:pPr>
        <w:spacing w:after="0" w:line="240" w:lineRule="auto"/>
        <w:contextualSpacing/>
        <w:jc w:val="both"/>
        <w:rPr>
          <w:rFonts w:ascii="Arial" w:eastAsia="Calibri" w:hAnsi="Arial" w:cs="Arial"/>
          <w:sz w:val="20"/>
          <w:szCs w:val="20"/>
        </w:rPr>
      </w:pPr>
    </w:p>
    <w:p w14:paraId="5D7B37D4" w14:textId="77777777" w:rsidR="00106A74" w:rsidRDefault="00106A74" w:rsidP="00106A74">
      <w:pPr>
        <w:spacing w:after="0" w:line="240" w:lineRule="auto"/>
        <w:contextualSpacing/>
        <w:jc w:val="both"/>
        <w:rPr>
          <w:rFonts w:ascii="Arial" w:eastAsia="Calibri" w:hAnsi="Arial" w:cs="Arial"/>
          <w:sz w:val="20"/>
          <w:szCs w:val="20"/>
        </w:rPr>
      </w:pP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25"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25"/>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w:t>
      </w:r>
      <w:r w:rsidRPr="0095273D">
        <w:rPr>
          <w:rFonts w:ascii="Arial" w:eastAsia="Times New Roman" w:hAnsi="Arial" w:cs="Arial"/>
          <w:color w:val="000000" w:themeColor="text1"/>
          <w:sz w:val="20"/>
          <w:szCs w:val="20"/>
        </w:rPr>
        <w:lastRenderedPageBreak/>
        <w:t>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6" w:name="_Toc461981394"/>
      <w:bookmarkStart w:id="27" w:name="_Toc461981395"/>
      <w:bookmarkStart w:id="28" w:name="_Toc461981397"/>
      <w:bookmarkStart w:id="29" w:name="_Toc461981398"/>
      <w:bookmarkStart w:id="30" w:name="_Toc461981399"/>
      <w:bookmarkStart w:id="31" w:name="_Toc461981401"/>
      <w:bookmarkStart w:id="32" w:name="_Toc461981409"/>
      <w:bookmarkStart w:id="33" w:name="_Toc461981412"/>
      <w:bookmarkStart w:id="34" w:name="_Toc461981415"/>
      <w:bookmarkStart w:id="35" w:name="_Toc461981422"/>
      <w:bookmarkStart w:id="36" w:name="_Toc461981423"/>
      <w:bookmarkStart w:id="37" w:name="_Toc461981424"/>
      <w:bookmarkStart w:id="38" w:name="_Toc461981425"/>
      <w:bookmarkStart w:id="39" w:name="_Toc461981427"/>
      <w:bookmarkStart w:id="40" w:name="_Toc461981431"/>
      <w:bookmarkStart w:id="41" w:name="_Toc46198143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21"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2"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3"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5B199A74"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00473733" w14:textId="471D57F3"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4BC3D680" w14:textId="3308D0D5"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7440372B" w14:textId="77777777"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7AAD7C91"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106A74">
        <w:rPr>
          <w:rFonts w:ascii="Arial" w:hAnsi="Arial" w:cs="Arial"/>
          <w:color w:val="000000" w:themeColor="text1"/>
          <w:sz w:val="20"/>
          <w:szCs w:val="20"/>
          <w:lang w:eastAsia="en-US"/>
        </w:rPr>
        <w:t xml:space="preserve"> </w:t>
      </w:r>
      <w:r w:rsidR="002B56FA" w:rsidRPr="001342C2">
        <w:rPr>
          <w:rFonts w:ascii="Arial" w:hAnsi="Arial" w:cs="Arial"/>
          <w:color w:val="000000" w:themeColor="text1"/>
          <w:sz w:val="20"/>
          <w:szCs w:val="20"/>
          <w:lang w:eastAsia="en-US"/>
        </w:rPr>
        <w:t>(</w:t>
      </w:r>
      <w:hyperlink r:id="rId24"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w:t>
      </w:r>
      <w:r w:rsidR="00106A74">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42"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42"/>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001B98"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442F7D78" w14:textId="6CED49F8" w:rsidR="00106A74" w:rsidRDefault="00106A74" w:rsidP="00106A74">
      <w:pPr>
        <w:spacing w:after="0" w:line="240" w:lineRule="auto"/>
        <w:contextualSpacing/>
        <w:jc w:val="both"/>
        <w:rPr>
          <w:rFonts w:ascii="Arial" w:hAnsi="Arial" w:cs="Arial"/>
          <w:sz w:val="20"/>
          <w:szCs w:val="20"/>
        </w:rPr>
      </w:pPr>
    </w:p>
    <w:p w14:paraId="663BA614" w14:textId="195F3831" w:rsidR="00106A74" w:rsidRDefault="00106A74" w:rsidP="00106A74">
      <w:pPr>
        <w:spacing w:after="0" w:line="240" w:lineRule="auto"/>
        <w:contextualSpacing/>
        <w:jc w:val="both"/>
        <w:rPr>
          <w:rFonts w:ascii="Arial" w:hAnsi="Arial" w:cs="Arial"/>
          <w:sz w:val="20"/>
          <w:szCs w:val="20"/>
        </w:rPr>
      </w:pPr>
    </w:p>
    <w:p w14:paraId="74FB6AFE" w14:textId="6C447F24" w:rsidR="00106A74" w:rsidRDefault="00106A74" w:rsidP="00106A74">
      <w:pPr>
        <w:spacing w:after="0" w:line="240" w:lineRule="auto"/>
        <w:contextualSpacing/>
        <w:jc w:val="both"/>
        <w:rPr>
          <w:rFonts w:ascii="Arial" w:hAnsi="Arial" w:cs="Arial"/>
          <w:sz w:val="20"/>
          <w:szCs w:val="20"/>
        </w:rPr>
      </w:pPr>
    </w:p>
    <w:p w14:paraId="1ACE8570" w14:textId="77777777" w:rsidR="00106A74" w:rsidRDefault="00106A74" w:rsidP="00106A74">
      <w:pPr>
        <w:spacing w:after="0" w:line="240" w:lineRule="auto"/>
        <w:contextualSpacing/>
        <w:jc w:val="both"/>
        <w:rPr>
          <w:rFonts w:ascii="Arial" w:hAnsi="Arial" w:cs="Arial"/>
          <w:sz w:val="20"/>
          <w:szCs w:val="20"/>
        </w:rPr>
      </w:pP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7FE1C8D0" w:rsidR="0056626A" w:rsidRDefault="0056626A" w:rsidP="0095273D">
      <w:pPr>
        <w:pStyle w:val="Zkladntext"/>
        <w:spacing w:after="0" w:line="240" w:lineRule="auto"/>
        <w:contextualSpacing/>
        <w:rPr>
          <w:rFonts w:ascii="Arial" w:hAnsi="Arial" w:cs="Arial"/>
          <w:caps/>
          <w:sz w:val="20"/>
          <w:szCs w:val="20"/>
        </w:rPr>
      </w:pPr>
    </w:p>
    <w:p w14:paraId="13E1DD6F" w14:textId="5AF8A731" w:rsidR="00106A74" w:rsidRDefault="00106A74" w:rsidP="0095273D">
      <w:pPr>
        <w:pStyle w:val="Zkladntext"/>
        <w:spacing w:after="0" w:line="240" w:lineRule="auto"/>
        <w:contextualSpacing/>
        <w:rPr>
          <w:rFonts w:ascii="Arial" w:hAnsi="Arial" w:cs="Arial"/>
          <w:caps/>
          <w:sz w:val="20"/>
          <w:szCs w:val="20"/>
        </w:rPr>
      </w:pPr>
    </w:p>
    <w:p w14:paraId="1032E1AA" w14:textId="0B07E897" w:rsidR="00106A74" w:rsidRDefault="00106A74" w:rsidP="0095273D">
      <w:pPr>
        <w:pStyle w:val="Zkladntext"/>
        <w:spacing w:after="0" w:line="240" w:lineRule="auto"/>
        <w:contextualSpacing/>
        <w:rPr>
          <w:rFonts w:ascii="Arial" w:hAnsi="Arial" w:cs="Arial"/>
          <w:caps/>
          <w:sz w:val="20"/>
          <w:szCs w:val="20"/>
        </w:rPr>
      </w:pPr>
    </w:p>
    <w:p w14:paraId="49729450" w14:textId="4BB0A863" w:rsidR="00106A74" w:rsidRDefault="00106A74" w:rsidP="0095273D">
      <w:pPr>
        <w:pStyle w:val="Zkladntext"/>
        <w:spacing w:after="0" w:line="240" w:lineRule="auto"/>
        <w:contextualSpacing/>
        <w:rPr>
          <w:rFonts w:ascii="Arial" w:hAnsi="Arial" w:cs="Arial"/>
          <w:caps/>
          <w:sz w:val="20"/>
          <w:szCs w:val="20"/>
        </w:rPr>
      </w:pPr>
    </w:p>
    <w:p w14:paraId="5338CA4F" w14:textId="44B62B90" w:rsidR="00106A74" w:rsidRDefault="00106A74" w:rsidP="0095273D">
      <w:pPr>
        <w:pStyle w:val="Zkladntext"/>
        <w:spacing w:after="0" w:line="240" w:lineRule="auto"/>
        <w:contextualSpacing/>
        <w:rPr>
          <w:rFonts w:ascii="Arial" w:hAnsi="Arial" w:cs="Arial"/>
          <w:caps/>
          <w:sz w:val="20"/>
          <w:szCs w:val="20"/>
        </w:rPr>
      </w:pPr>
    </w:p>
    <w:p w14:paraId="1BB21E9D" w14:textId="1B4D24B6" w:rsidR="00106A74" w:rsidRDefault="00106A74" w:rsidP="0095273D">
      <w:pPr>
        <w:pStyle w:val="Zkladntext"/>
        <w:spacing w:after="0" w:line="240" w:lineRule="auto"/>
        <w:contextualSpacing/>
        <w:rPr>
          <w:rFonts w:ascii="Arial" w:hAnsi="Arial" w:cs="Arial"/>
          <w:caps/>
          <w:sz w:val="20"/>
          <w:szCs w:val="20"/>
        </w:rPr>
      </w:pPr>
    </w:p>
    <w:p w14:paraId="79860C04" w14:textId="2687F49C" w:rsidR="00106A74" w:rsidRDefault="00106A74" w:rsidP="0095273D">
      <w:pPr>
        <w:pStyle w:val="Zkladntext"/>
        <w:spacing w:after="0" w:line="240" w:lineRule="auto"/>
        <w:contextualSpacing/>
        <w:rPr>
          <w:rFonts w:ascii="Arial" w:hAnsi="Arial" w:cs="Arial"/>
          <w:caps/>
          <w:sz w:val="20"/>
          <w:szCs w:val="20"/>
        </w:rPr>
      </w:pPr>
    </w:p>
    <w:p w14:paraId="48BFC197" w14:textId="7F728B2E" w:rsidR="00106A74" w:rsidRDefault="00106A74" w:rsidP="0095273D">
      <w:pPr>
        <w:pStyle w:val="Zkladntext"/>
        <w:spacing w:after="0" w:line="240" w:lineRule="auto"/>
        <w:contextualSpacing/>
        <w:rPr>
          <w:rFonts w:ascii="Arial" w:hAnsi="Arial" w:cs="Arial"/>
          <w:caps/>
          <w:sz w:val="20"/>
          <w:szCs w:val="20"/>
        </w:rPr>
      </w:pPr>
    </w:p>
    <w:p w14:paraId="68524EEE" w14:textId="38AAFDF7" w:rsidR="00106A74" w:rsidRDefault="00106A74" w:rsidP="0095273D">
      <w:pPr>
        <w:pStyle w:val="Zkladntext"/>
        <w:spacing w:after="0" w:line="240" w:lineRule="auto"/>
        <w:contextualSpacing/>
        <w:rPr>
          <w:rFonts w:ascii="Arial" w:hAnsi="Arial" w:cs="Arial"/>
          <w:caps/>
          <w:sz w:val="20"/>
          <w:szCs w:val="20"/>
        </w:rPr>
      </w:pPr>
    </w:p>
    <w:p w14:paraId="12DDD017" w14:textId="6284B049" w:rsidR="00106A74" w:rsidRDefault="00106A74" w:rsidP="0095273D">
      <w:pPr>
        <w:pStyle w:val="Zkladntext"/>
        <w:spacing w:after="0" w:line="240" w:lineRule="auto"/>
        <w:contextualSpacing/>
        <w:rPr>
          <w:rFonts w:ascii="Arial" w:hAnsi="Arial" w:cs="Arial"/>
          <w:caps/>
          <w:sz w:val="20"/>
          <w:szCs w:val="20"/>
        </w:rPr>
      </w:pPr>
    </w:p>
    <w:p w14:paraId="176BC7A0" w14:textId="1CD5F635" w:rsidR="00106A74" w:rsidRDefault="00106A74" w:rsidP="0095273D">
      <w:pPr>
        <w:pStyle w:val="Zkladntext"/>
        <w:spacing w:after="0" w:line="240" w:lineRule="auto"/>
        <w:contextualSpacing/>
        <w:rPr>
          <w:rFonts w:ascii="Arial" w:hAnsi="Arial" w:cs="Arial"/>
          <w:caps/>
          <w:sz w:val="20"/>
          <w:szCs w:val="20"/>
        </w:rPr>
      </w:pPr>
    </w:p>
    <w:p w14:paraId="575301C1" w14:textId="77777777" w:rsidR="00106A74" w:rsidRDefault="00106A74"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43"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2DBFC090" w14:textId="77777777" w:rsidR="00CF0747" w:rsidRPr="00CD2EAD" w:rsidRDefault="00CF0747" w:rsidP="00CF0747">
      <w:pPr>
        <w:tabs>
          <w:tab w:val="left" w:pos="1985"/>
        </w:tabs>
        <w:spacing w:after="0" w:line="240" w:lineRule="auto"/>
        <w:ind w:left="1985" w:hanging="1985"/>
        <w:jc w:val="both"/>
        <w:rPr>
          <w:ins w:id="44" w:author="Autor"/>
          <w:rFonts w:ascii="Arial" w:eastAsia="Times New Roman" w:hAnsi="Arial" w:cs="Arial"/>
          <w:b/>
          <w:sz w:val="20"/>
          <w:szCs w:val="20"/>
        </w:rPr>
      </w:pPr>
      <w:ins w:id="45" w:author="Autor">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ins>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43"/>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46" w:name="_Hlk161737951"/>
      <w:r w:rsidRPr="0095273D">
        <w:rPr>
          <w:rFonts w:ascii="Arial" w:eastAsia="Times New Roman" w:hAnsi="Arial" w:cs="Arial"/>
          <w:b/>
          <w:sz w:val="20"/>
          <w:szCs w:val="20"/>
        </w:rPr>
        <w:t>Zväzok 2 súťažných podkladov</w:t>
      </w:r>
      <w:bookmarkEnd w:id="46"/>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5"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47"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47"/>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48"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48"/>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9"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9"/>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66B114E6"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6" o:title=""/>
                </v:shape>
                <w:control r:id="rId27"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5pt;height:20.25pt" o:ole="">
                  <v:imagedata r:id="rId28" o:title=""/>
                </v:shape>
                <w:control r:id="rId29"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48263856"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2pt;height:20.25pt" o:ole="">
                  <v:imagedata r:id="rId30" o:title=""/>
                </v:shape>
                <w:control r:id="rId31"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5pt;height:20.25pt" o:ole="">
                  <v:imagedata r:id="rId32" o:title=""/>
                </v:shape>
                <w:control r:id="rId33"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7A8FF360"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2pt;height:20.25pt" o:ole="">
                  <v:imagedata r:id="rId34" o:title=""/>
                </v:shape>
                <w:control r:id="rId35"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5pt;height:20.25pt" o:ole="">
                  <v:imagedata r:id="rId28" o:title=""/>
                </v:shape>
                <w:control r:id="rId36"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pt;height:20.25pt" o:ole="">
                  <v:imagedata r:id="rId37" o:title=""/>
                </v:shape>
                <w:control r:id="rId38"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1D555FF4"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2pt;height:20.25pt" o:ole="">
                  <v:imagedata r:id="rId39" o:title=""/>
                </v:shape>
                <w:control r:id="rId40"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5pt;height:20.25pt" o:ole="">
                  <v:imagedata r:id="rId28" o:title=""/>
                </v:shape>
                <w:control r:id="rId41"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3A59447A"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2pt;height:20.25pt" o:ole="">
                  <v:imagedata r:id="rId34" o:title=""/>
                </v:shape>
                <w:control r:id="rId42"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5pt;height:20.25pt" o:ole="">
                  <v:imagedata r:id="rId28" o:title=""/>
                </v:shape>
                <w:control r:id="rId43"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1DF1022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2pt;height:20.25pt" o:ole="">
                  <v:imagedata r:id="rId34" o:title=""/>
                </v:shape>
                <w:control r:id="rId44"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5pt;height:20.25pt" o:ole="">
                  <v:imagedata r:id="rId45" o:title=""/>
                </v:shape>
                <w:control r:id="rId46"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77DF0C2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2pt;height:20.25pt" o:ole="">
                  <v:imagedata r:id="rId47" o:title=""/>
                </v:shape>
                <w:control r:id="rId48"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5pt;height:20.25pt" o:ole="">
                  <v:imagedata r:id="rId28" o:title=""/>
                </v:shape>
                <w:control r:id="rId49"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6904122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2pt;height:20.25pt" o:ole="">
                  <v:imagedata r:id="rId47" o:title=""/>
                </v:shape>
                <w:control r:id="rId50"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5pt;height:20.25pt" o:ole="">
                  <v:imagedata r:id="rId28" o:title=""/>
                </v:shape>
                <w:control r:id="rId51"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5E7A7E9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2pt;height:20.25pt" o:ole="">
                  <v:imagedata r:id="rId34" o:title=""/>
                </v:shape>
                <w:control r:id="rId52"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5pt;height:20.25pt" o:ole="">
                  <v:imagedata r:id="rId28" o:title=""/>
                </v:shape>
                <w:control r:id="rId53"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0F10DA8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2pt;height:20.25pt" o:ole="">
                  <v:imagedata r:id="rId47" o:title=""/>
                </v:shape>
                <w:control r:id="rId54"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5pt;height:20.25pt" o:ole="">
                  <v:imagedata r:id="rId28" o:title=""/>
                </v:shape>
                <w:control r:id="rId55"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42C5A34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2pt;height:20.25pt" o:ole="">
                  <v:imagedata r:id="rId47" o:title=""/>
                </v:shape>
                <w:control r:id="rId56"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5pt;height:20.25pt" o:ole="">
                  <v:imagedata r:id="rId28" o:title=""/>
                </v:shape>
                <w:control r:id="rId57"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266F5379"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2pt;height:20.25pt" o:ole="">
                  <v:imagedata r:id="rId47" o:title=""/>
                </v:shape>
                <w:control r:id="rId58"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5pt;height:20.25pt" o:ole="">
                  <v:imagedata r:id="rId28" o:title=""/>
                </v:shape>
                <w:control r:id="rId59"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7EA5F8F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2pt;height:20.25pt" o:ole="">
                  <v:imagedata r:id="rId47" o:title=""/>
                </v:shape>
                <w:control r:id="rId60"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5pt;height:20.25pt" o:ole="">
                  <v:imagedata r:id="rId28" o:title=""/>
                </v:shape>
                <w:control r:id="rId61"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384D942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2pt;height:20.25pt" o:ole="">
                  <v:imagedata r:id="rId47" o:title=""/>
                </v:shape>
                <w:control r:id="rId62"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5pt;height:20.25pt" o:ole="">
                  <v:imagedata r:id="rId28" o:title=""/>
                </v:shape>
                <w:control r:id="rId63"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4952BF5C"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2pt;height:20.25pt" o:ole="">
                  <v:imagedata r:id="rId47" o:title=""/>
                </v:shape>
                <w:control r:id="rId64"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5pt;height:20.25pt" o:ole="">
                  <v:imagedata r:id="rId28" o:title=""/>
                </v:shape>
                <w:control r:id="rId65"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0145636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2pt;height:20.25pt" o:ole="">
                  <v:imagedata r:id="rId34" o:title=""/>
                </v:shape>
                <w:control r:id="rId66"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5pt;height:20.25pt" o:ole="">
                  <v:imagedata r:id="rId28" o:title=""/>
                </v:shape>
                <w:control r:id="rId67"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20E7C45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2pt;height:20.25pt" o:ole="">
                  <v:imagedata r:id="rId34" o:title=""/>
                </v:shape>
                <w:control r:id="rId68"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5pt;height:20.25pt" o:ole="">
                  <v:imagedata r:id="rId69" o:title=""/>
                </v:shape>
                <w:control r:id="rId70"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30525FA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2pt;height:20.25pt" o:ole="">
                  <v:imagedata r:id="rId47" o:title=""/>
                </v:shape>
                <w:control r:id="rId71"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5pt;height:20.25pt" o:ole="">
                  <v:imagedata r:id="rId28" o:title=""/>
                </v:shape>
                <w:control r:id="rId72"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6CF3D5B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2pt;height:20.25pt" o:ole="">
                  <v:imagedata r:id="rId47" o:title=""/>
                </v:shape>
                <w:control r:id="rId73"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5pt;height:20.25pt" o:ole="">
                  <v:imagedata r:id="rId28" o:title=""/>
                </v:shape>
                <w:control r:id="rId74"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6AA1184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2pt;height:20.25pt" o:ole="">
                  <v:imagedata r:id="rId39" o:title=""/>
                </v:shape>
                <w:control r:id="rId75"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5pt;height:20.25pt" o:ole="">
                  <v:imagedata r:id="rId28" o:title=""/>
                </v:shape>
                <w:control r:id="rId76"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0852FC4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2pt;height:20.25pt" o:ole="">
                  <v:imagedata r:id="rId34" o:title=""/>
                </v:shape>
                <w:control r:id="rId77"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5pt;height:20.25pt" o:ole="">
                  <v:imagedata r:id="rId28" o:title=""/>
                </v:shape>
                <w:control r:id="rId78"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64DB284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2pt;height:20.25pt" o:ole="">
                  <v:imagedata r:id="rId79" o:title=""/>
                </v:shape>
                <w:control r:id="rId80"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5pt;height:20.25pt" o:ole="">
                  <v:imagedata r:id="rId28" o:title=""/>
                </v:shape>
                <w:control r:id="rId81"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2E2B2BC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2pt;height:20.25pt" o:ole="">
                  <v:imagedata r:id="rId82" o:title=""/>
                </v:shape>
                <w:control r:id="rId83"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5pt;height:20.25pt" o:ole="">
                  <v:imagedata r:id="rId28" o:title=""/>
                </v:shape>
                <w:control r:id="rId84"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23ACDF0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2pt;height:20.25pt" o:ole="">
                  <v:imagedata r:id="rId39" o:title=""/>
                </v:shape>
                <w:control r:id="rId85"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5pt;height:20.25pt" o:ole="">
                  <v:imagedata r:id="rId28" o:title=""/>
                </v:shape>
                <w:control r:id="rId86"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29DF8A7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2pt;height:20.25pt" o:ole="">
                  <v:imagedata r:id="rId47" o:title=""/>
                </v:shape>
                <w:control r:id="rId87"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5pt;height:20.25pt" o:ole="">
                  <v:imagedata r:id="rId28" o:title=""/>
                </v:shape>
                <w:control r:id="rId88"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645E63D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2pt;height:20.25pt" o:ole="">
                  <v:imagedata r:id="rId47" o:title=""/>
                </v:shape>
                <w:control r:id="rId89"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5pt;height:20.25pt" o:ole="">
                  <v:imagedata r:id="rId28" o:title=""/>
                </v:shape>
                <w:control r:id="rId90"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5897892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2pt;height:20.25pt" o:ole="">
                  <v:imagedata r:id="rId47" o:title=""/>
                </v:shape>
                <w:control r:id="rId91"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5pt;height:20.25pt" o:ole="">
                  <v:imagedata r:id="rId28" o:title=""/>
                </v:shape>
                <w:control r:id="rId92"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159FC96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2pt;height:20.25pt" o:ole="">
                  <v:imagedata r:id="rId47" o:title=""/>
                </v:shape>
                <w:control r:id="rId93"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5pt;height:20.25pt" o:ole="">
                  <v:imagedata r:id="rId28" o:title=""/>
                </v:shape>
                <w:control r:id="rId94"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3C34D01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2pt;height:20.25pt" o:ole="">
                  <v:imagedata r:id="rId39" o:title=""/>
                </v:shape>
                <w:control r:id="rId95"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5pt;height:20.25pt" o:ole="">
                  <v:imagedata r:id="rId28" o:title=""/>
                </v:shape>
                <w:control r:id="rId96"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599484B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2pt;height:20.25pt" o:ole="">
                  <v:imagedata r:id="rId39" o:title=""/>
                </v:shape>
                <w:control r:id="rId97"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5pt;height:20.25pt" o:ole="">
                  <v:imagedata r:id="rId28" o:title=""/>
                </v:shape>
                <w:control r:id="rId98"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692A004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2pt;height:20.25pt" o:ole="">
                  <v:imagedata r:id="rId34" o:title=""/>
                </v:shape>
                <w:control r:id="rId99"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5pt;height:20.25pt" o:ole="">
                  <v:imagedata r:id="rId28" o:title=""/>
                </v:shape>
                <w:control r:id="rId100"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11CF088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2pt;height:20.25pt" o:ole="">
                  <v:imagedata r:id="rId34" o:title=""/>
                </v:shape>
                <w:control r:id="rId101"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5pt;height:20.25pt" o:ole="">
                  <v:imagedata r:id="rId28" o:title=""/>
                </v:shape>
                <w:control r:id="rId102"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3DFE1F8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2pt;height:20.25pt" o:ole="">
                  <v:imagedata r:id="rId103" o:title=""/>
                </v:shape>
                <w:control r:id="rId104"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5pt;height:20.25pt" o:ole="">
                  <v:imagedata r:id="rId105" o:title=""/>
                </v:shape>
                <w:control r:id="rId106"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2D98928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2pt;height:20.25pt" o:ole="">
                  <v:imagedata r:id="rId47" o:title=""/>
                </v:shape>
                <w:control r:id="rId107"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5pt;height:20.25pt" o:ole="">
                  <v:imagedata r:id="rId105" o:title=""/>
                </v:shape>
                <w:control r:id="rId108"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7FAF6B3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2pt;height:20.25pt" o:ole="">
                  <v:imagedata r:id="rId109" o:title=""/>
                </v:shape>
                <w:control r:id="rId110"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5pt;height:20.25pt" o:ole="">
                  <v:imagedata r:id="rId45" o:title=""/>
                </v:shape>
                <w:control r:id="rId111"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02C893E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2pt;height:20.25pt" o:ole="">
                  <v:imagedata r:id="rId34" o:title=""/>
                </v:shape>
                <w:control r:id="rId112"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5pt;height:20.25pt" o:ole="">
                  <v:imagedata r:id="rId28" o:title=""/>
                </v:shape>
                <w:control r:id="rId113"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301A150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2pt;height:20.25pt" o:ole="">
                  <v:imagedata r:id="rId114" o:title=""/>
                </v:shape>
                <w:control r:id="rId115"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5pt;height:20.25pt" o:ole="">
                  <v:imagedata r:id="rId28" o:title=""/>
                </v:shape>
                <w:control r:id="rId116"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6667819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2pt;height:20.25pt" o:ole="">
                  <v:imagedata r:id="rId117" o:title=""/>
                </v:shape>
                <w:control r:id="rId118"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5pt;height:20.25pt" o:ole="">
                  <v:imagedata r:id="rId28" o:title=""/>
                </v:shape>
                <w:control r:id="rId119"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7CA52988"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2pt;height:20.25pt" o:ole="">
                  <v:imagedata r:id="rId34" o:title=""/>
                </v:shape>
                <w:control r:id="rId120"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5pt;height:20.25pt" o:ole="">
                  <v:imagedata r:id="rId28" o:title=""/>
                </v:shape>
                <w:control r:id="rId121"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w:t>
      </w:r>
      <w:proofErr w:type="spellStart"/>
      <w:r w:rsidR="0089148E" w:rsidRPr="0095273D">
        <w:rPr>
          <w:rFonts w:ascii="Arial" w:hAnsi="Arial" w:cs="Arial"/>
          <w:sz w:val="20"/>
          <w:szCs w:val="20"/>
          <w:lang w:val="x-none"/>
        </w:rPr>
        <w:t>ých</w:t>
      </w:r>
      <w:proofErr w:type="spellEnd"/>
      <w:r w:rsidR="0089148E" w:rsidRPr="0095273D">
        <w:rPr>
          <w:rFonts w:ascii="Arial" w:hAnsi="Arial" w:cs="Arial"/>
          <w:sz w:val="20"/>
          <w:szCs w:val="20"/>
          <w:lang w:val="x-none"/>
        </w:rPr>
        <w:t xml:space="preserve">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K vyjadreniu/</w:t>
      </w:r>
      <w:proofErr w:type="spellStart"/>
      <w:r w:rsidR="0089148E" w:rsidRPr="0095273D">
        <w:rPr>
          <w:rFonts w:ascii="Arial" w:hAnsi="Arial" w:cs="Arial"/>
          <w:sz w:val="20"/>
          <w:szCs w:val="20"/>
        </w:rPr>
        <w:t>iam</w:t>
      </w:r>
      <w:proofErr w:type="spellEnd"/>
      <w:r w:rsidR="0089148E" w:rsidRPr="0095273D">
        <w:rPr>
          <w:rFonts w:ascii="Arial" w:hAnsi="Arial" w:cs="Arial"/>
          <w:sz w:val="20"/>
          <w:szCs w:val="20"/>
        </w:rPr>
        <w:t xml:space="preserve"> banky/bánk alebo ekvivalentnému dokladu uchádzač zároveň predloží čestné vyhlásenie potvrdené štatutárnym orgánom uchádzača, alebo osobou splnomocnenou uchádzačom, že nemá vedené účty ani záväzky v inej banke/bankách ako tej/tých, od ktorej/</w:t>
      </w:r>
      <w:proofErr w:type="spellStart"/>
      <w:r w:rsidR="0089148E" w:rsidRPr="0095273D">
        <w:rPr>
          <w:rFonts w:ascii="Arial" w:hAnsi="Arial" w:cs="Arial"/>
          <w:sz w:val="20"/>
          <w:szCs w:val="20"/>
        </w:rPr>
        <w:t>ých</w:t>
      </w:r>
      <w:proofErr w:type="spellEnd"/>
      <w:r w:rsidR="0089148E" w:rsidRPr="0095273D">
        <w:rPr>
          <w:rFonts w:ascii="Arial" w:hAnsi="Arial" w:cs="Arial"/>
          <w:sz w:val="20"/>
          <w:szCs w:val="20"/>
        </w:rPr>
        <w:t xml:space="preserve"> predložil vyššie uvedené potvrdenie/</w:t>
      </w:r>
      <w:proofErr w:type="spellStart"/>
      <w:r w:rsidR="0089148E" w:rsidRPr="0095273D">
        <w:rPr>
          <w:rFonts w:ascii="Arial" w:hAnsi="Arial" w:cs="Arial"/>
          <w:sz w:val="20"/>
          <w:szCs w:val="20"/>
        </w:rPr>
        <w:t>ia</w:t>
      </w:r>
      <w:proofErr w:type="spellEnd"/>
      <w:r w:rsidR="0089148E" w:rsidRPr="0095273D">
        <w:rPr>
          <w:rFonts w:ascii="Arial" w:hAnsi="Arial" w:cs="Arial"/>
          <w:sz w:val="20"/>
          <w:szCs w:val="20"/>
        </w:rPr>
        <w:t xml:space="preserve">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50" w:name="_Hlk135751552"/>
    </w:p>
    <w:bookmarkEnd w:id="50"/>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51"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51"/>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52"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52"/>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00C83DCC" w:rsidRPr="0095273D">
        <w:rPr>
          <w:rFonts w:ascii="Arial" w:eastAsia="Calibri" w:hAnsi="Arial" w:cs="Arial"/>
          <w:iCs/>
          <w:sz w:val="20"/>
          <w:szCs w:val="20"/>
        </w:rPr>
        <w:t>DataCentra</w:t>
      </w:r>
      <w:proofErr w:type="spellEnd"/>
      <w:r w:rsidR="00C83DCC" w:rsidRPr="0095273D">
        <w:rPr>
          <w:rFonts w:ascii="Arial" w:eastAsia="Calibri" w:hAnsi="Arial" w:cs="Arial"/>
          <w:iCs/>
          <w:sz w:val="20"/>
          <w:szCs w:val="20"/>
        </w:rPr>
        <w:t xml:space="preserve">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53"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53"/>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54" w:name="_Hlk157512764"/>
      <w:r w:rsidRPr="0095273D">
        <w:rPr>
          <w:rFonts w:ascii="Arial" w:hAnsi="Arial" w:cs="Arial"/>
          <w:b/>
          <w:sz w:val="20"/>
          <w:szCs w:val="20"/>
        </w:rPr>
        <w:t>Minimálna požadovaná úroveň štandardov:</w:t>
      </w:r>
    </w:p>
    <w:bookmarkEnd w:id="54"/>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55"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55"/>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 xml:space="preserve">(tunel musel byť technologicky vybavený E&amp;M zariadeniami v súlade s Nariadením vlády SR č. 344/2006 </w:t>
      </w:r>
      <w:proofErr w:type="spellStart"/>
      <w:r w:rsidR="00D126CA" w:rsidRPr="00D126CA">
        <w:rPr>
          <w:rFonts w:ascii="Arial" w:hAnsi="Arial" w:cs="Arial"/>
          <w:sz w:val="20"/>
          <w:szCs w:val="20"/>
        </w:rPr>
        <w:t>Z.z</w:t>
      </w:r>
      <w:proofErr w:type="spellEnd"/>
      <w:r w:rsidR="00D126CA" w:rsidRPr="00D126CA">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00D126CA" w:rsidRPr="00D126CA">
        <w:rPr>
          <w:rFonts w:ascii="Arial" w:hAnsi="Arial" w:cs="Arial"/>
          <w:sz w:val="20"/>
          <w:szCs w:val="20"/>
        </w:rPr>
        <w:t>transeurópskej</w:t>
      </w:r>
      <w:proofErr w:type="spellEnd"/>
      <w:r w:rsidR="00D126CA" w:rsidRPr="00D126CA">
        <w:rPr>
          <w:rFonts w:ascii="Arial" w:hAnsi="Arial" w:cs="Arial"/>
          <w:sz w:val="20"/>
          <w:szCs w:val="20"/>
        </w:rPr>
        <w:t xml:space="preserve">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56"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56"/>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57"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8" w:name="_Hlk165977051"/>
      <w:r w:rsidR="005C0AD9" w:rsidRPr="00FC451A">
        <w:rPr>
          <w:rFonts w:ascii="Arial" w:hAnsi="Arial" w:cs="Arial"/>
          <w:sz w:val="20"/>
          <w:szCs w:val="20"/>
        </w:rPr>
        <w:t>Zodpovedný odborník pre banské a prevádzkové vetranie tunela</w:t>
      </w:r>
      <w:bookmarkEnd w:id="58"/>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57"/>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9"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9"/>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60" w:name="_Hlk167184085"/>
      <w:r w:rsidR="00F50B99" w:rsidRPr="00106A74">
        <w:rPr>
          <w:rFonts w:ascii="Arial" w:hAnsi="Arial" w:cs="Arial"/>
          <w:sz w:val="20"/>
          <w:szCs w:val="20"/>
        </w:rPr>
        <w:t>zástupca Riaditeľa stavby</w:t>
      </w:r>
      <w:bookmarkEnd w:id="60"/>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37E7D692"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r w:rsidR="00985B4F">
        <w:rPr>
          <w:rFonts w:ascii="Arial" w:hAnsi="Arial" w:cs="Arial"/>
          <w:sz w:val="20"/>
          <w:szCs w:val="20"/>
        </w:rPr>
        <w:t>H</w:t>
      </w:r>
      <w:r w:rsidRPr="0095273D">
        <w:rPr>
          <w:rFonts w:ascii="Arial" w:hAnsi="Arial" w:cs="Arial"/>
          <w:sz w:val="20"/>
          <w:szCs w:val="20"/>
        </w:rPr>
        <w:t>lavný stavbyvedúci</w:t>
      </w:r>
      <w:r w:rsidR="00985B4F">
        <w:rPr>
          <w:rFonts w:ascii="Arial" w:hAnsi="Arial" w:cs="Arial"/>
          <w:sz w:val="20"/>
          <w:szCs w:val="20"/>
        </w:rPr>
        <w:t xml:space="preserve"> alebo</w:t>
      </w:r>
      <w:r w:rsidR="008B5287">
        <w:rPr>
          <w:rFonts w:ascii="Arial" w:hAnsi="Arial" w:cs="Arial"/>
          <w:sz w:val="20"/>
          <w:szCs w:val="20"/>
        </w:rPr>
        <w:t xml:space="preserve"> </w:t>
      </w:r>
      <w:r w:rsidR="00985B4F">
        <w:rPr>
          <w:rFonts w:ascii="Arial" w:hAnsi="Arial" w:cs="Arial"/>
          <w:sz w:val="20"/>
          <w:szCs w:val="20"/>
        </w:rPr>
        <w:t>S</w:t>
      </w:r>
      <w:r w:rsidRPr="0095273D">
        <w:rPr>
          <w:rFonts w:ascii="Arial" w:hAnsi="Arial" w:cs="Arial"/>
          <w:sz w:val="20"/>
          <w:szCs w:val="20"/>
        </w:rPr>
        <w:t>tavbyvedúc</w:t>
      </w:r>
      <w:r w:rsidR="00985B4F">
        <w:rPr>
          <w:rFonts w:ascii="Arial" w:hAnsi="Arial" w:cs="Arial"/>
          <w:sz w:val="20"/>
          <w:szCs w:val="20"/>
        </w:rPr>
        <w:t>i</w:t>
      </w:r>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7F227C8F" w14:textId="0E717BC9" w:rsidR="00E43E9D" w:rsidRPr="002F6905" w:rsidRDefault="00E43E9D" w:rsidP="00106A74">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bookmarkStart w:id="61" w:name="_Hlk171590343"/>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r w:rsidR="003615C2">
        <w:rPr>
          <w:rFonts w:ascii="Arial" w:hAnsi="Arial" w:cs="Arial"/>
          <w:sz w:val="20"/>
          <w:szCs w:val="20"/>
        </w:rPr>
        <w:t xml:space="preserve"> </w:t>
      </w:r>
      <w:r w:rsidRPr="002F6905">
        <w:rPr>
          <w:rFonts w:ascii="Arial" w:hAnsi="Arial" w:cs="Arial"/>
          <w:sz w:val="20"/>
          <w:szCs w:val="20"/>
        </w:rPr>
        <w:t>mosty</w:t>
      </w:r>
      <w:r w:rsidR="003615C2">
        <w:rPr>
          <w:rFonts w:ascii="Arial" w:hAnsi="Arial" w:cs="Arial"/>
          <w:sz w:val="20"/>
          <w:szCs w:val="20"/>
        </w:rPr>
        <w:t xml:space="preserve">, </w:t>
      </w:r>
      <w:r w:rsidR="0081736C">
        <w:rPr>
          <w:rFonts w:ascii="Arial" w:hAnsi="Arial" w:cs="Arial"/>
          <w:sz w:val="20"/>
          <w:szCs w:val="20"/>
        </w:rPr>
        <w:t>tunely</w:t>
      </w:r>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bookmarkEnd w:id="61"/>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1B7F11F8"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bookmarkStart w:id="62" w:name="_Hlk171934762"/>
      <w:r w:rsidR="00D82D86" w:rsidRPr="0095273D">
        <w:rPr>
          <w:rFonts w:ascii="Arial" w:eastAsia="Times New Roman" w:hAnsi="Arial" w:cs="Arial"/>
          <w:sz w:val="20"/>
          <w:szCs w:val="20"/>
        </w:rPr>
        <w:t xml:space="preserve">účasť na tomto projekte musí byť v minimálnej dobe trvania zodpovedajúcej </w:t>
      </w:r>
      <w:r w:rsidR="00AD4426">
        <w:rPr>
          <w:rFonts w:ascii="Arial" w:eastAsia="Times New Roman" w:hAnsi="Arial" w:cs="Arial"/>
          <w:sz w:val="20"/>
          <w:szCs w:val="20"/>
        </w:rPr>
        <w:t>7</w:t>
      </w:r>
      <w:r w:rsidR="00D82D86" w:rsidRPr="0095273D">
        <w:rPr>
          <w:rFonts w:ascii="Arial" w:eastAsia="Times New Roman" w:hAnsi="Arial" w:cs="Arial"/>
          <w:sz w:val="20"/>
          <w:szCs w:val="20"/>
        </w:rPr>
        <w:t xml:space="preserve">5 % lehoty výstavby </w:t>
      </w:r>
      <w:r w:rsidR="00AD4426">
        <w:rPr>
          <w:rFonts w:ascii="Arial" w:eastAsia="Times New Roman" w:hAnsi="Arial" w:cs="Arial"/>
          <w:sz w:val="20"/>
          <w:szCs w:val="20"/>
        </w:rPr>
        <w:t>tunela</w:t>
      </w:r>
      <w:r w:rsidR="00AD4426"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(za lehotu výstavby</w:t>
      </w:r>
      <w:r w:rsidR="00AD4426">
        <w:rPr>
          <w:rFonts w:ascii="Arial" w:eastAsia="Times New Roman" w:hAnsi="Arial" w:cs="Arial"/>
          <w:sz w:val="20"/>
          <w:szCs w:val="20"/>
        </w:rPr>
        <w:t xml:space="preserve"> tunela</w:t>
      </w:r>
      <w:r w:rsidR="00D82D86" w:rsidRPr="0095273D">
        <w:rPr>
          <w:rFonts w:ascii="Arial" w:eastAsia="Times New Roman" w:hAnsi="Arial" w:cs="Arial"/>
          <w:sz w:val="20"/>
          <w:szCs w:val="20"/>
        </w:rPr>
        <w:t xml:space="preserve"> sa považuje lehota odo dňa</w:t>
      </w:r>
      <w:r w:rsidR="00AD4426">
        <w:rPr>
          <w:rFonts w:ascii="Arial" w:eastAsia="Times New Roman" w:hAnsi="Arial" w:cs="Arial"/>
          <w:sz w:val="20"/>
          <w:szCs w:val="20"/>
        </w:rPr>
        <w:t xml:space="preserve"> </w:t>
      </w:r>
      <w:r w:rsidR="00AD4426" w:rsidRPr="00AD4426">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00D82D86" w:rsidRPr="0095273D">
        <w:rPr>
          <w:rFonts w:ascii="Arial" w:eastAsia="Times New Roman" w:hAnsi="Arial" w:cs="Arial"/>
          <w:sz w:val="20"/>
          <w:szCs w:val="20"/>
        </w:rPr>
        <w:t>) pri stavbách diaľnic alebo rýchlostných ciest, ktorých súčasťou bol razený tunel/tunely;</w:t>
      </w:r>
    </w:p>
    <w:p w14:paraId="2AC35E80" w14:textId="7C8D287C"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w:t>
      </w:r>
      <w:r w:rsidR="005F7EBE">
        <w:rPr>
          <w:rFonts w:ascii="Arial" w:eastAsia="Times New Roman" w:hAnsi="Arial" w:cs="Arial"/>
          <w:sz w:val="20"/>
          <w:szCs w:val="20"/>
        </w:rPr>
        <w:t>tunel</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musí byť v celkovej zmluvnej cene stavebných </w:t>
      </w:r>
      <w:r w:rsidR="005F7EBE">
        <w:rPr>
          <w:rFonts w:ascii="Arial" w:eastAsia="Times New Roman" w:hAnsi="Arial" w:cs="Arial"/>
          <w:sz w:val="20"/>
          <w:szCs w:val="20"/>
        </w:rPr>
        <w:t xml:space="preserve">a technologických </w:t>
      </w:r>
      <w:r w:rsidR="00D82D86" w:rsidRPr="0095273D">
        <w:rPr>
          <w:rFonts w:ascii="Arial" w:eastAsia="Times New Roman" w:hAnsi="Arial" w:cs="Arial"/>
          <w:sz w:val="20"/>
          <w:szCs w:val="20"/>
        </w:rPr>
        <w:t xml:space="preserve">prác minimálne </w:t>
      </w:r>
      <w:r w:rsidR="005F7EBE">
        <w:rPr>
          <w:rFonts w:ascii="Arial" w:eastAsia="Times New Roman" w:hAnsi="Arial" w:cs="Arial"/>
          <w:sz w:val="20"/>
          <w:szCs w:val="20"/>
        </w:rPr>
        <w:t>3</w:t>
      </w:r>
      <w:r w:rsidR="00D82D86" w:rsidRPr="0095273D">
        <w:rPr>
          <w:rFonts w:ascii="Arial" w:eastAsia="Times New Roman" w:hAnsi="Arial" w:cs="Arial"/>
          <w:sz w:val="20"/>
          <w:szCs w:val="20"/>
        </w:rPr>
        <w:t xml:space="preserve">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w:t>
      </w:r>
      <w:r w:rsidR="005F7EBE">
        <w:rPr>
          <w:rFonts w:ascii="Arial" w:eastAsia="Times New Roman" w:hAnsi="Arial" w:cs="Arial"/>
          <w:sz w:val="20"/>
          <w:szCs w:val="20"/>
        </w:rPr>
        <w:t>tridsať</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miliónov eur) bez DPH.</w:t>
      </w:r>
    </w:p>
    <w:bookmarkEnd w:id="62"/>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 xml:space="preserve">platný v čase predloženia ponuky ako </w:t>
      </w:r>
      <w:proofErr w:type="spellStart"/>
      <w:r w:rsidR="00E43E9D" w:rsidRPr="002F6905">
        <w:rPr>
          <w:rFonts w:ascii="Arial" w:eastAsia="Arial" w:hAnsi="Arial" w:cs="Arial"/>
          <w:sz w:val="20"/>
          <w:szCs w:val="20"/>
          <w:u w:color="000000"/>
          <w:bdr w:val="nil"/>
        </w:rPr>
        <w:t>sken</w:t>
      </w:r>
      <w:proofErr w:type="spellEnd"/>
      <w:r w:rsidR="00E43E9D" w:rsidRPr="002F6905">
        <w:rPr>
          <w:rFonts w:ascii="Arial" w:eastAsia="Arial" w:hAnsi="Arial" w:cs="Arial"/>
          <w:sz w:val="20"/>
          <w:szCs w:val="20"/>
          <w:u w:color="000000"/>
          <w:bdr w:val="nil"/>
        </w:rPr>
        <w:t xml:space="preserve"> originálu alebo úradne osvedčenej fotokópie.</w:t>
      </w:r>
    </w:p>
    <w:p w14:paraId="55000D69" w14:textId="1D3D63EF" w:rsidR="002C7143" w:rsidRDefault="002C7143" w:rsidP="0095273D">
      <w:pPr>
        <w:spacing w:after="0" w:line="240" w:lineRule="auto"/>
        <w:ind w:left="284"/>
        <w:contextualSpacing/>
        <w:jc w:val="both"/>
        <w:rPr>
          <w:rFonts w:ascii="Arial" w:hAnsi="Arial" w:cs="Arial"/>
          <w:sz w:val="20"/>
          <w:szCs w:val="20"/>
          <w:highlight w:val="yellow"/>
        </w:rPr>
      </w:pPr>
    </w:p>
    <w:p w14:paraId="572F7E39" w14:textId="642D2D04" w:rsidR="00106A74" w:rsidRDefault="00106A74" w:rsidP="0095273D">
      <w:pPr>
        <w:spacing w:after="0" w:line="240" w:lineRule="auto"/>
        <w:ind w:left="284"/>
        <w:contextualSpacing/>
        <w:jc w:val="both"/>
        <w:rPr>
          <w:rFonts w:ascii="Arial" w:hAnsi="Arial" w:cs="Arial"/>
          <w:sz w:val="20"/>
          <w:szCs w:val="20"/>
          <w:highlight w:val="yellow"/>
        </w:rPr>
      </w:pPr>
    </w:p>
    <w:p w14:paraId="3424CB8B" w14:textId="77777777" w:rsidR="00CF0747" w:rsidRDefault="00CF0747" w:rsidP="0095273D">
      <w:pPr>
        <w:spacing w:after="0" w:line="240" w:lineRule="auto"/>
        <w:ind w:left="284"/>
        <w:contextualSpacing/>
        <w:jc w:val="both"/>
        <w:rPr>
          <w:rFonts w:ascii="Arial" w:hAnsi="Arial" w:cs="Arial"/>
          <w:sz w:val="20"/>
          <w:szCs w:val="20"/>
          <w:highlight w:val="yellow"/>
        </w:rPr>
      </w:pPr>
    </w:p>
    <w:p w14:paraId="3354C2F4" w14:textId="55C7D8A4" w:rsidR="00106A74" w:rsidRDefault="00106A74"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63"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63"/>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007A7577" w:rsidRPr="002F6905">
        <w:rPr>
          <w:rFonts w:ascii="Arial" w:eastAsia="Arial" w:hAnsi="Arial" w:cs="Arial"/>
          <w:sz w:val="20"/>
          <w:szCs w:val="20"/>
          <w:u w:color="000000"/>
          <w:bdr w:val="nil"/>
        </w:rPr>
        <w:t>sken</w:t>
      </w:r>
      <w:proofErr w:type="spellEnd"/>
      <w:r w:rsidR="007A7577" w:rsidRPr="002F6905">
        <w:rPr>
          <w:rFonts w:ascii="Arial" w:eastAsia="Arial" w:hAnsi="Arial" w:cs="Arial"/>
          <w:sz w:val="20"/>
          <w:szCs w:val="20"/>
          <w:u w:color="000000"/>
          <w:bdr w:val="nil"/>
        </w:rPr>
        <w:t xml:space="preserve">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64" w:name="_Hlk166833834"/>
      <w:r w:rsidR="00201596">
        <w:rPr>
          <w:rFonts w:ascii="Arial" w:hAnsi="Arial" w:cs="Arial"/>
          <w:b/>
          <w:sz w:val="20"/>
          <w:szCs w:val="20"/>
        </w:rPr>
        <w:t xml:space="preserve"> </w:t>
      </w:r>
      <w:bookmarkStart w:id="65"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64"/>
    <w:bookmarkEnd w:id="65"/>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 xml:space="preserve">resp. ekvivalentný doklad platný v čase predloženia ponuky ako </w:t>
      </w:r>
      <w:proofErr w:type="spellStart"/>
      <w:r w:rsidR="002C7143" w:rsidRPr="002C7143">
        <w:rPr>
          <w:rFonts w:ascii="Arial" w:hAnsi="Arial" w:cs="Arial"/>
          <w:sz w:val="20"/>
          <w:szCs w:val="20"/>
        </w:rPr>
        <w:t>sken</w:t>
      </w:r>
      <w:proofErr w:type="spellEnd"/>
      <w:r w:rsidR="002C7143" w:rsidRPr="002C7143">
        <w:rPr>
          <w:rFonts w:ascii="Arial" w:hAnsi="Arial" w:cs="Arial"/>
          <w:sz w:val="20"/>
          <w:szCs w:val="20"/>
        </w:rPr>
        <w:t xml:space="preserve">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66" w:name="_Hlk166833298"/>
      <w:r w:rsidR="00475F9F" w:rsidRPr="00C950DF">
        <w:rPr>
          <w:rFonts w:ascii="Arial" w:eastAsia="Arial" w:hAnsi="Arial" w:cs="Arial"/>
          <w:sz w:val="20"/>
          <w:szCs w:val="20"/>
          <w:u w:color="000000"/>
          <w:bdr w:val="nil"/>
        </w:rPr>
        <w:t xml:space="preserve">resp. ekvivalentný doklad platný v čase predloženia ponuky ako </w:t>
      </w:r>
      <w:proofErr w:type="spellStart"/>
      <w:r w:rsidR="00475F9F" w:rsidRPr="00C950DF">
        <w:rPr>
          <w:rFonts w:ascii="Arial" w:eastAsia="Arial" w:hAnsi="Arial" w:cs="Arial"/>
          <w:sz w:val="20"/>
          <w:szCs w:val="20"/>
          <w:u w:color="000000"/>
          <w:bdr w:val="nil"/>
        </w:rPr>
        <w:t>sken</w:t>
      </w:r>
      <w:proofErr w:type="spellEnd"/>
      <w:r w:rsidR="00475F9F" w:rsidRPr="00C950DF">
        <w:rPr>
          <w:rFonts w:ascii="Arial" w:eastAsia="Arial" w:hAnsi="Arial" w:cs="Arial"/>
          <w:sz w:val="20"/>
          <w:szCs w:val="20"/>
          <w:u w:color="000000"/>
          <w:bdr w:val="nil"/>
        </w:rPr>
        <w:t xml:space="preserve"> originálu alebo úradne osvedčenej fotokópie</w:t>
      </w:r>
      <w:r>
        <w:rPr>
          <w:rFonts w:ascii="Arial" w:eastAsia="Arial" w:hAnsi="Arial" w:cs="Arial"/>
          <w:sz w:val="20"/>
          <w:szCs w:val="20"/>
          <w:u w:color="000000"/>
          <w:bdr w:val="nil"/>
        </w:rPr>
        <w:t>;</w:t>
      </w:r>
    </w:p>
    <w:bookmarkEnd w:id="66"/>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 xml:space="preserve">tunel musel byť technologicky vybavený E&amp;M zariadeniami v súlade s Nariadením vlády SR č. 344/2006 </w:t>
      </w:r>
      <w:proofErr w:type="spellStart"/>
      <w:r w:rsidRPr="003217B9">
        <w:rPr>
          <w:rFonts w:ascii="Arial" w:hAnsi="Arial" w:cs="Arial"/>
          <w:sz w:val="20"/>
          <w:szCs w:val="20"/>
        </w:rPr>
        <w:t>Z.z</w:t>
      </w:r>
      <w:proofErr w:type="spellEnd"/>
      <w:r w:rsidRPr="003217B9">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3217B9">
        <w:rPr>
          <w:rFonts w:ascii="Arial" w:hAnsi="Arial" w:cs="Arial"/>
          <w:sz w:val="20"/>
          <w:szCs w:val="20"/>
        </w:rPr>
        <w:t>transeurópskej</w:t>
      </w:r>
      <w:proofErr w:type="spellEnd"/>
      <w:r w:rsidRPr="003217B9">
        <w:rPr>
          <w:rFonts w:ascii="Arial" w:hAnsi="Arial" w:cs="Arial"/>
          <w:sz w:val="20"/>
          <w:szCs w:val="20"/>
        </w:rPr>
        <w:t xml:space="preserve">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proofErr w:type="spellStart"/>
      <w:r w:rsidR="005C6D80" w:rsidRPr="005C6D80">
        <w:rPr>
          <w:rFonts w:ascii="Arial" w:hAnsi="Arial" w:cs="Arial"/>
          <w:sz w:val="20"/>
          <w:szCs w:val="20"/>
        </w:rPr>
        <w:t>Z.z</w:t>
      </w:r>
      <w:proofErr w:type="spellEnd"/>
      <w:r w:rsidR="005C6D80" w:rsidRPr="005C6D80">
        <w:rPr>
          <w:rFonts w:ascii="Arial" w:hAnsi="Arial" w:cs="Arial"/>
          <w:sz w:val="20"/>
          <w:szCs w:val="20"/>
        </w:rPr>
        <w:t>.</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 xml:space="preserve">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projektanta podľa § 2 ods. 6 vyhlášky MH SR č. 208/1993 </w:t>
      </w:r>
      <w:proofErr w:type="spellStart"/>
      <w:r w:rsidRPr="0078708E">
        <w:rPr>
          <w:rFonts w:ascii="Arial" w:hAnsi="Arial" w:cs="Arial"/>
          <w:sz w:val="20"/>
          <w:szCs w:val="20"/>
        </w:rPr>
        <w:t>Z.z</w:t>
      </w:r>
      <w:proofErr w:type="spellEnd"/>
      <w:r w:rsidRPr="0078708E">
        <w:rPr>
          <w:rFonts w:ascii="Arial" w:hAnsi="Arial" w:cs="Arial"/>
          <w:sz w:val="20"/>
          <w:szCs w:val="20"/>
        </w:rPr>
        <w:t>.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3A61000E" w:rsidR="00045B55"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364BFE04" w14:textId="1C5CACA2" w:rsidR="00106A74" w:rsidRDefault="00106A74" w:rsidP="0095273D">
      <w:pPr>
        <w:pStyle w:val="Odsekzoznamu"/>
        <w:spacing w:after="0" w:line="240" w:lineRule="auto"/>
        <w:ind w:left="284"/>
        <w:jc w:val="both"/>
        <w:rPr>
          <w:rFonts w:ascii="Arial" w:hAnsi="Arial" w:cs="Arial"/>
          <w:sz w:val="20"/>
          <w:szCs w:val="20"/>
        </w:rPr>
      </w:pPr>
    </w:p>
    <w:p w14:paraId="2A5779C7" w14:textId="78E7803C" w:rsidR="00106A74" w:rsidRDefault="00106A74" w:rsidP="0095273D">
      <w:pPr>
        <w:pStyle w:val="Odsekzoznamu"/>
        <w:spacing w:after="0" w:line="240" w:lineRule="auto"/>
        <w:ind w:left="284"/>
        <w:jc w:val="both"/>
        <w:rPr>
          <w:rFonts w:ascii="Arial" w:hAnsi="Arial" w:cs="Arial"/>
          <w:sz w:val="20"/>
          <w:szCs w:val="20"/>
        </w:rPr>
      </w:pPr>
    </w:p>
    <w:p w14:paraId="642F7FCC" w14:textId="0D4694A5" w:rsidR="00106A74" w:rsidRDefault="00106A74" w:rsidP="0095273D">
      <w:pPr>
        <w:pStyle w:val="Odsekzoznamu"/>
        <w:spacing w:after="0" w:line="240" w:lineRule="auto"/>
        <w:ind w:left="284"/>
        <w:jc w:val="both"/>
        <w:rPr>
          <w:rFonts w:ascii="Arial" w:hAnsi="Arial" w:cs="Arial"/>
          <w:sz w:val="20"/>
          <w:szCs w:val="20"/>
        </w:rPr>
      </w:pPr>
    </w:p>
    <w:p w14:paraId="67C1481E" w14:textId="7CF8A05B" w:rsidR="00106A74" w:rsidRDefault="00106A74" w:rsidP="0095273D">
      <w:pPr>
        <w:pStyle w:val="Odsekzoznamu"/>
        <w:spacing w:after="0" w:line="240" w:lineRule="auto"/>
        <w:ind w:left="284"/>
        <w:jc w:val="both"/>
        <w:rPr>
          <w:rFonts w:ascii="Arial" w:hAnsi="Arial" w:cs="Arial"/>
          <w:sz w:val="20"/>
          <w:szCs w:val="20"/>
        </w:rPr>
      </w:pPr>
    </w:p>
    <w:p w14:paraId="692CADC1" w14:textId="7212B820" w:rsidR="00106A74" w:rsidRDefault="00106A74" w:rsidP="0095273D">
      <w:pPr>
        <w:pStyle w:val="Odsekzoznamu"/>
        <w:spacing w:after="0" w:line="240" w:lineRule="auto"/>
        <w:ind w:left="284"/>
        <w:jc w:val="both"/>
        <w:rPr>
          <w:rFonts w:ascii="Arial" w:hAnsi="Arial" w:cs="Arial"/>
          <w:sz w:val="20"/>
          <w:szCs w:val="20"/>
        </w:rPr>
      </w:pPr>
    </w:p>
    <w:p w14:paraId="532E9CDC" w14:textId="77777777" w:rsidR="00106A74" w:rsidRPr="0095273D" w:rsidRDefault="00106A74" w:rsidP="0095273D">
      <w:pPr>
        <w:pStyle w:val="Odsekzoznamu"/>
        <w:spacing w:after="0" w:line="240" w:lineRule="auto"/>
        <w:ind w:left="284"/>
        <w:jc w:val="both"/>
        <w:rPr>
          <w:rFonts w:ascii="Arial" w:hAnsi="Arial" w:cs="Arial"/>
          <w:sz w:val="20"/>
          <w:szCs w:val="20"/>
        </w:rPr>
      </w:pP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67" w:name="_Hlk129093998"/>
      <w:r w:rsidRPr="0095273D">
        <w:rPr>
          <w:rFonts w:ascii="Arial" w:eastAsia="Times New Roman" w:hAnsi="Arial" w:cs="Arial"/>
          <w:b/>
          <w:caps/>
          <w:sz w:val="20"/>
          <w:szCs w:val="20"/>
        </w:rPr>
        <w:t xml:space="preserve">Príloha B8  </w:t>
      </w:r>
      <w:bookmarkEnd w:id="67"/>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02A16C37" w:rsidR="00CB7749" w:rsidRDefault="00CB7749" w:rsidP="0095273D">
      <w:pPr>
        <w:pStyle w:val="Odsekzoznamu"/>
        <w:spacing w:after="0" w:line="240" w:lineRule="auto"/>
        <w:ind w:left="284"/>
        <w:jc w:val="both"/>
        <w:rPr>
          <w:rFonts w:ascii="Arial" w:hAnsi="Arial" w:cs="Arial"/>
          <w:b/>
          <w:sz w:val="20"/>
          <w:szCs w:val="20"/>
        </w:rPr>
      </w:pPr>
    </w:p>
    <w:p w14:paraId="05C12FDC" w14:textId="5F55AF0A" w:rsidR="00CF0747" w:rsidRDefault="00CF0747" w:rsidP="0095273D">
      <w:pPr>
        <w:pStyle w:val="Odsekzoznamu"/>
        <w:spacing w:after="0" w:line="240" w:lineRule="auto"/>
        <w:ind w:left="284"/>
        <w:jc w:val="both"/>
        <w:rPr>
          <w:rFonts w:ascii="Arial" w:hAnsi="Arial" w:cs="Arial"/>
          <w:b/>
          <w:sz w:val="20"/>
          <w:szCs w:val="20"/>
        </w:rPr>
      </w:pPr>
    </w:p>
    <w:p w14:paraId="7528F23B" w14:textId="3EE1A9A9" w:rsidR="00CF0747" w:rsidRDefault="00CF0747" w:rsidP="0095273D">
      <w:pPr>
        <w:pStyle w:val="Odsekzoznamu"/>
        <w:spacing w:after="0" w:line="240" w:lineRule="auto"/>
        <w:ind w:left="284"/>
        <w:jc w:val="both"/>
        <w:rPr>
          <w:rFonts w:ascii="Arial" w:hAnsi="Arial" w:cs="Arial"/>
          <w:b/>
          <w:sz w:val="20"/>
          <w:szCs w:val="20"/>
        </w:rPr>
      </w:pPr>
    </w:p>
    <w:p w14:paraId="72368558" w14:textId="30A66FB7" w:rsidR="00CF0747" w:rsidRDefault="00CF0747" w:rsidP="0095273D">
      <w:pPr>
        <w:pStyle w:val="Odsekzoznamu"/>
        <w:spacing w:after="0" w:line="240" w:lineRule="auto"/>
        <w:ind w:left="284"/>
        <w:jc w:val="both"/>
        <w:rPr>
          <w:rFonts w:ascii="Arial" w:hAnsi="Arial" w:cs="Arial"/>
          <w:b/>
          <w:sz w:val="20"/>
          <w:szCs w:val="20"/>
        </w:rPr>
      </w:pPr>
    </w:p>
    <w:p w14:paraId="7C1884F0" w14:textId="77777777" w:rsidR="00CF0747" w:rsidRDefault="00CF0747"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 xml:space="preserve">Filipom </w:t>
      </w:r>
      <w:proofErr w:type="spellStart"/>
      <w:r>
        <w:rPr>
          <w:rFonts w:ascii="Arial" w:eastAsia="Times New Roman" w:hAnsi="Arial" w:cs="Arial"/>
          <w:sz w:val="20"/>
          <w:szCs w:val="20"/>
        </w:rPr>
        <w:t>Macháčkom</w:t>
      </w:r>
      <w:proofErr w:type="spellEnd"/>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 xml:space="preserve">Tomášom </w:t>
      </w:r>
      <w:proofErr w:type="spellStart"/>
      <w:r>
        <w:rPr>
          <w:rFonts w:ascii="Arial" w:eastAsia="Times New Roman" w:hAnsi="Arial" w:cs="Arial"/>
          <w:sz w:val="20"/>
          <w:szCs w:val="20"/>
        </w:rPr>
        <w:t>Mateičkom</w:t>
      </w:r>
      <w:proofErr w:type="spellEnd"/>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w:t>
      </w:r>
      <w:proofErr w:type="spellStart"/>
      <w:r w:rsidRPr="00DD160F">
        <w:rPr>
          <w:rFonts w:ascii="Arial" w:eastAsia="Times New Roman" w:hAnsi="Arial" w:cs="Arial"/>
          <w:sz w:val="20"/>
          <w:szCs w:val="20"/>
        </w:rPr>
        <w:t>nasl</w:t>
      </w:r>
      <w:proofErr w:type="spellEnd"/>
      <w:r w:rsidRPr="00DD160F">
        <w:rPr>
          <w:rFonts w:ascii="Arial" w:eastAsia="Times New Roman" w:hAnsi="Arial" w:cs="Arial"/>
          <w:sz w:val="20"/>
          <w:szCs w:val="20"/>
        </w:rPr>
        <w:t>.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 xml:space="preserve">D3 Oščadnica-Čadca, Bukov, II. </w:t>
      </w:r>
      <w:proofErr w:type="spellStart"/>
      <w:r>
        <w:rPr>
          <w:rFonts w:ascii="Arial" w:eastAsia="Times New Roman" w:hAnsi="Arial" w:cs="Arial"/>
          <w:b/>
          <w:sz w:val="20"/>
          <w:szCs w:val="20"/>
        </w:rPr>
        <w:t>polprofil</w:t>
      </w:r>
      <w:proofErr w:type="spellEnd"/>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xml:space="preserve">, </w:t>
      </w:r>
      <w:proofErr w:type="spellStart"/>
      <w:r w:rsidRPr="00DD160F">
        <w:rPr>
          <w:rFonts w:ascii="Arial" w:eastAsia="Times New Roman" w:hAnsi="Arial" w:cs="Arial"/>
          <w:sz w:val="20"/>
          <w:szCs w:val="20"/>
        </w:rPr>
        <w:t>nar</w:t>
      </w:r>
      <w:proofErr w:type="spellEnd"/>
      <w:r w:rsidRPr="00DD160F">
        <w:rPr>
          <w:rFonts w:ascii="Arial" w:eastAsia="Times New Roman" w:hAnsi="Arial" w:cs="Arial"/>
          <w:sz w:val="20"/>
          <w:szCs w:val="20"/>
        </w:rPr>
        <w:t>.: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 xml:space="preserve">D3 Oščadnica-Čadca, Bukov, II. </w:t>
      </w:r>
      <w:proofErr w:type="spellStart"/>
      <w:r w:rsidR="00C91A3C">
        <w:rPr>
          <w:rFonts w:ascii="Arial" w:eastAsia="Times New Roman" w:hAnsi="Arial" w:cs="Arial"/>
          <w:b/>
          <w:sz w:val="20"/>
          <w:szCs w:val="20"/>
        </w:rPr>
        <w:t>polprofil</w:t>
      </w:r>
      <w:proofErr w:type="spellEnd"/>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53B0D3A3" w:rsid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41B3F625" w14:textId="2FF6D2CB" w:rsidR="00CF0747" w:rsidRDefault="00CF0747" w:rsidP="00DD160F">
      <w:pPr>
        <w:spacing w:after="0" w:line="240" w:lineRule="auto"/>
        <w:jc w:val="both"/>
        <w:rPr>
          <w:rFonts w:ascii="Arial" w:eastAsia="Times New Roman" w:hAnsi="Arial" w:cs="Arial"/>
          <w:sz w:val="20"/>
          <w:szCs w:val="20"/>
        </w:rPr>
      </w:pPr>
    </w:p>
    <w:p w14:paraId="2B01780F" w14:textId="7267A7C5" w:rsidR="00CF0747" w:rsidRDefault="00CF0747" w:rsidP="00DD160F">
      <w:pPr>
        <w:spacing w:after="0" w:line="240" w:lineRule="auto"/>
        <w:jc w:val="both"/>
        <w:rPr>
          <w:rFonts w:ascii="Arial" w:eastAsia="Times New Roman" w:hAnsi="Arial" w:cs="Arial"/>
          <w:sz w:val="20"/>
          <w:szCs w:val="20"/>
        </w:rPr>
      </w:pPr>
    </w:p>
    <w:p w14:paraId="0D9C25FC" w14:textId="3A69D9F0" w:rsidR="00CF0747" w:rsidRDefault="00CF0747" w:rsidP="00DD160F">
      <w:pPr>
        <w:spacing w:after="0" w:line="240" w:lineRule="auto"/>
        <w:jc w:val="both"/>
        <w:rPr>
          <w:rFonts w:ascii="Arial" w:eastAsia="Times New Roman" w:hAnsi="Arial" w:cs="Arial"/>
          <w:sz w:val="20"/>
          <w:szCs w:val="20"/>
        </w:rPr>
      </w:pPr>
    </w:p>
    <w:p w14:paraId="09DA982B" w14:textId="220C6424" w:rsidR="00CF0747" w:rsidRDefault="00CF0747" w:rsidP="00DD160F">
      <w:pPr>
        <w:spacing w:after="0" w:line="240" w:lineRule="auto"/>
        <w:jc w:val="both"/>
        <w:rPr>
          <w:rFonts w:ascii="Arial" w:eastAsia="Times New Roman" w:hAnsi="Arial" w:cs="Arial"/>
          <w:sz w:val="20"/>
          <w:szCs w:val="20"/>
        </w:rPr>
      </w:pPr>
    </w:p>
    <w:p w14:paraId="506A8D99" w14:textId="22C6FC3A" w:rsidR="00CF0747" w:rsidRDefault="00CF0747" w:rsidP="00DD160F">
      <w:pPr>
        <w:spacing w:after="0" w:line="240" w:lineRule="auto"/>
        <w:jc w:val="both"/>
        <w:rPr>
          <w:rFonts w:ascii="Arial" w:eastAsia="Times New Roman" w:hAnsi="Arial" w:cs="Arial"/>
          <w:sz w:val="20"/>
          <w:szCs w:val="20"/>
        </w:rPr>
      </w:pPr>
    </w:p>
    <w:p w14:paraId="46C70826" w14:textId="5C9073CB" w:rsidR="00CF0747" w:rsidRDefault="00CF0747" w:rsidP="00DD160F">
      <w:pPr>
        <w:spacing w:after="0" w:line="240" w:lineRule="auto"/>
        <w:jc w:val="both"/>
        <w:rPr>
          <w:rFonts w:ascii="Arial" w:eastAsia="Times New Roman" w:hAnsi="Arial" w:cs="Arial"/>
          <w:sz w:val="20"/>
          <w:szCs w:val="20"/>
        </w:rPr>
      </w:pPr>
    </w:p>
    <w:p w14:paraId="2CB7125B" w14:textId="0647FE36" w:rsidR="00CF0747" w:rsidRDefault="00CF0747" w:rsidP="00DD160F">
      <w:pPr>
        <w:spacing w:after="0" w:line="240" w:lineRule="auto"/>
        <w:jc w:val="both"/>
        <w:rPr>
          <w:rFonts w:ascii="Arial" w:eastAsia="Times New Roman" w:hAnsi="Arial" w:cs="Arial"/>
          <w:sz w:val="20"/>
          <w:szCs w:val="20"/>
        </w:rPr>
      </w:pPr>
    </w:p>
    <w:p w14:paraId="12F0063B" w14:textId="1D2BCA25" w:rsidR="00CF0747" w:rsidRDefault="00CF0747" w:rsidP="00DD160F">
      <w:pPr>
        <w:spacing w:after="0" w:line="240" w:lineRule="auto"/>
        <w:jc w:val="both"/>
        <w:rPr>
          <w:rFonts w:ascii="Arial" w:eastAsia="Times New Roman" w:hAnsi="Arial" w:cs="Arial"/>
          <w:sz w:val="20"/>
          <w:szCs w:val="20"/>
        </w:rPr>
      </w:pPr>
    </w:p>
    <w:p w14:paraId="33F6B693" w14:textId="1AC6E3AC" w:rsidR="00CF0747" w:rsidRDefault="00CF0747" w:rsidP="00DD160F">
      <w:pPr>
        <w:spacing w:after="0" w:line="240" w:lineRule="auto"/>
        <w:jc w:val="both"/>
        <w:rPr>
          <w:rFonts w:ascii="Arial" w:eastAsia="Times New Roman" w:hAnsi="Arial" w:cs="Arial"/>
          <w:sz w:val="20"/>
          <w:szCs w:val="20"/>
        </w:rPr>
      </w:pPr>
    </w:p>
    <w:p w14:paraId="30CE8697" w14:textId="069BCDCC" w:rsidR="00CF0747" w:rsidRDefault="00CF0747" w:rsidP="00CF0747">
      <w:pPr>
        <w:tabs>
          <w:tab w:val="left" w:pos="0"/>
        </w:tabs>
        <w:spacing w:after="0" w:line="240" w:lineRule="auto"/>
        <w:jc w:val="center"/>
        <w:rPr>
          <w:ins w:id="68" w:author="Autor"/>
          <w:rFonts w:ascii="Arial" w:eastAsia="Times New Roman" w:hAnsi="Arial" w:cs="Arial"/>
          <w:b/>
          <w:sz w:val="24"/>
          <w:szCs w:val="24"/>
        </w:rPr>
      </w:pPr>
      <w:bookmarkStart w:id="69" w:name="_Hlk173418976"/>
      <w:bookmarkStart w:id="70" w:name="_Hlk173418243"/>
      <w:ins w:id="71" w:author="Autor">
        <w:r w:rsidRPr="00DA0563">
          <w:rPr>
            <w:rFonts w:ascii="Arial" w:eastAsia="Times New Roman" w:hAnsi="Arial" w:cs="Arial"/>
            <w:b/>
            <w:sz w:val="24"/>
            <w:szCs w:val="24"/>
          </w:rPr>
          <w:t>PRÍLOHA B1</w:t>
        </w:r>
        <w:r w:rsidR="005667AC" w:rsidRPr="00DA0563">
          <w:rPr>
            <w:rFonts w:ascii="Arial" w:eastAsia="Times New Roman" w:hAnsi="Arial" w:cs="Arial"/>
            <w:b/>
            <w:sz w:val="24"/>
            <w:szCs w:val="24"/>
          </w:rPr>
          <w:t>1</w:t>
        </w:r>
        <w:r w:rsidRPr="00DA0563">
          <w:rPr>
            <w:rFonts w:ascii="Arial" w:eastAsia="Times New Roman" w:hAnsi="Arial" w:cs="Arial"/>
            <w:b/>
            <w:sz w:val="24"/>
            <w:szCs w:val="24"/>
            <w:rPrChange w:id="72" w:author="Autor">
              <w:rPr>
                <w:rFonts w:ascii="Arial" w:eastAsia="Times New Roman" w:hAnsi="Arial" w:cs="Arial"/>
                <w:b/>
                <w:sz w:val="24"/>
                <w:szCs w:val="24"/>
              </w:rPr>
            </w:rPrChange>
          </w:rPr>
          <w:t xml:space="preserve"> ČESTNÉ</w:t>
        </w:r>
        <w:r>
          <w:rPr>
            <w:rFonts w:ascii="Arial" w:eastAsia="Times New Roman" w:hAnsi="Arial" w:cs="Arial"/>
            <w:b/>
            <w:sz w:val="24"/>
            <w:szCs w:val="24"/>
          </w:rPr>
          <w:t xml:space="preserve"> VYHLÁSENIE PODĽA ČLÁNKU 5k NARIADENIA RADY (EÚ) č. 833/2014 z 31. júla 2014 O REŠTRIKTÍVNYCH OPATRENIACH S OHĽADOM NA KONANIE RUSKA, KTORÝM DESTABILIZUJE SITUÁCIU NA UKRAJINE V ZNENÍ NARIADENIA RADY (EÚ) č. 2022/578 z 8. apríla 2022</w:t>
        </w:r>
      </w:ins>
    </w:p>
    <w:bookmarkEnd w:id="70"/>
    <w:p w14:paraId="7E0E2D09" w14:textId="77777777" w:rsidR="00CF0747" w:rsidRPr="009373D5" w:rsidRDefault="00CF0747" w:rsidP="00CF0747">
      <w:pPr>
        <w:tabs>
          <w:tab w:val="left" w:pos="1985"/>
        </w:tabs>
        <w:spacing w:after="0" w:line="240" w:lineRule="auto"/>
        <w:ind w:left="1985" w:hanging="1985"/>
        <w:jc w:val="center"/>
        <w:rPr>
          <w:ins w:id="73" w:author="Autor"/>
          <w:rFonts w:ascii="Arial" w:eastAsia="Times New Roman" w:hAnsi="Arial" w:cs="Arial"/>
          <w:b/>
          <w:sz w:val="20"/>
          <w:szCs w:val="20"/>
        </w:rPr>
      </w:pPr>
    </w:p>
    <w:p w14:paraId="00E2BED7" w14:textId="77777777" w:rsidR="00CF0747" w:rsidRPr="009373D5" w:rsidRDefault="00CF0747" w:rsidP="00CF0747">
      <w:pPr>
        <w:autoSpaceDE w:val="0"/>
        <w:autoSpaceDN w:val="0"/>
        <w:adjustRightInd w:val="0"/>
        <w:spacing w:after="0" w:line="240" w:lineRule="auto"/>
        <w:rPr>
          <w:ins w:id="74" w:author="Autor"/>
          <w:rFonts w:ascii="Arial" w:hAnsi="Arial" w:cs="Arial"/>
          <w:color w:val="000000"/>
          <w:sz w:val="20"/>
          <w:szCs w:val="20"/>
        </w:rPr>
      </w:pPr>
      <w:bookmarkStart w:id="75" w:name="_GoBack"/>
      <w:bookmarkEnd w:id="69"/>
      <w:bookmarkEnd w:id="75"/>
    </w:p>
    <w:p w14:paraId="15BFE84B" w14:textId="77777777" w:rsidR="00CF0747" w:rsidRPr="009373D5" w:rsidRDefault="00CF0747" w:rsidP="00CF0747">
      <w:pPr>
        <w:pStyle w:val="Odsekzoznamu"/>
        <w:spacing w:after="0" w:line="240" w:lineRule="auto"/>
        <w:ind w:left="284"/>
        <w:jc w:val="both"/>
        <w:rPr>
          <w:ins w:id="76" w:author="Autor"/>
          <w:rFonts w:ascii="Arial" w:hAnsi="Arial" w:cs="Arial"/>
          <w:sz w:val="20"/>
          <w:szCs w:val="20"/>
        </w:rPr>
      </w:pPr>
      <w:ins w:id="77" w:author="Autor">
        <w:r w:rsidRPr="009373D5">
          <w:rPr>
            <w:rFonts w:ascii="Arial" w:hAnsi="Arial" w:cs="Arial"/>
            <w:sz w:val="20"/>
            <w:szCs w:val="20"/>
          </w:rPr>
          <w:t>Čestne vyhlasujem, že v spoločnosti, ktorú zastupujem (</w:t>
        </w:r>
        <w:r w:rsidRPr="009373D5">
          <w:rPr>
            <w:rFonts w:ascii="Arial" w:hAnsi="Arial" w:cs="Arial"/>
            <w:i/>
            <w:sz w:val="20"/>
            <w:szCs w:val="20"/>
          </w:rPr>
          <w:t>uviesť názov uchádzača</w:t>
        </w:r>
        <w:r w:rsidRPr="009373D5">
          <w:rPr>
            <w:rFonts w:ascii="Arial" w:hAnsi="Arial" w:cs="Arial"/>
            <w:sz w:val="20"/>
            <w:szCs w:val="20"/>
          </w:rPr>
          <w:t xml:space="preserve">) a ktorá podáva ponuku do verejného obstarávania s predmetom zákazky </w:t>
        </w:r>
        <w:r w:rsidRPr="009373D5">
          <w:rPr>
            <w:rFonts w:ascii="Arial" w:hAnsi="Arial" w:cs="Arial"/>
            <w:b/>
            <w:sz w:val="20"/>
            <w:szCs w:val="20"/>
          </w:rPr>
          <w:t>D1 Turany – Hubová</w:t>
        </w:r>
        <w:r>
          <w:rPr>
            <w:rFonts w:ascii="Arial" w:hAnsi="Arial" w:cs="Arial"/>
            <w:sz w:val="20"/>
            <w:szCs w:val="20"/>
          </w:rPr>
          <w:t>,</w:t>
        </w:r>
        <w:r w:rsidRPr="009373D5">
          <w:rPr>
            <w:rFonts w:ascii="Arial" w:hAnsi="Arial" w:cs="Arial"/>
            <w:sz w:val="20"/>
            <w:szCs w:val="20"/>
          </w:rPr>
          <w:t xml:space="preserve">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ins>
    </w:p>
    <w:p w14:paraId="7E3F42D6" w14:textId="77777777" w:rsidR="00CF0747" w:rsidRPr="009373D5" w:rsidRDefault="00CF0747" w:rsidP="00CF0747">
      <w:pPr>
        <w:pStyle w:val="Odsekzoznamu"/>
        <w:spacing w:after="0" w:line="240" w:lineRule="auto"/>
        <w:ind w:left="284"/>
        <w:jc w:val="both"/>
        <w:rPr>
          <w:ins w:id="78" w:author="Autor"/>
          <w:rFonts w:ascii="Arial" w:hAnsi="Arial" w:cs="Arial"/>
          <w:sz w:val="20"/>
          <w:szCs w:val="20"/>
        </w:rPr>
      </w:pPr>
    </w:p>
    <w:p w14:paraId="5BF3FCEC" w14:textId="77777777" w:rsidR="00CF0747" w:rsidRDefault="00CF0747" w:rsidP="00CF0747">
      <w:pPr>
        <w:pStyle w:val="Odsekzoznamu"/>
        <w:spacing w:after="0" w:line="240" w:lineRule="auto"/>
        <w:ind w:left="284"/>
        <w:jc w:val="both"/>
        <w:rPr>
          <w:ins w:id="79" w:author="Autor"/>
          <w:rFonts w:ascii="Arial" w:hAnsi="Arial" w:cs="Arial"/>
          <w:sz w:val="20"/>
          <w:szCs w:val="20"/>
        </w:rPr>
      </w:pPr>
      <w:ins w:id="80" w:author="Autor">
        <w:r w:rsidRPr="009373D5">
          <w:rPr>
            <w:rFonts w:ascii="Arial" w:hAnsi="Arial" w:cs="Arial"/>
            <w:sz w:val="20"/>
            <w:szCs w:val="20"/>
          </w:rPr>
          <w:t>Predovšetkým vyhlasujem, že:</w:t>
        </w:r>
      </w:ins>
    </w:p>
    <w:p w14:paraId="3A3ABEA1" w14:textId="77777777" w:rsidR="00CF0747" w:rsidRPr="009373D5" w:rsidRDefault="00CF0747" w:rsidP="00CF0747">
      <w:pPr>
        <w:pStyle w:val="Odsekzoznamu"/>
        <w:spacing w:after="0" w:line="240" w:lineRule="auto"/>
        <w:ind w:left="284"/>
        <w:jc w:val="both"/>
        <w:rPr>
          <w:ins w:id="81" w:author="Autor"/>
          <w:rFonts w:ascii="Arial" w:hAnsi="Arial" w:cs="Arial"/>
          <w:sz w:val="20"/>
          <w:szCs w:val="20"/>
        </w:rPr>
      </w:pPr>
    </w:p>
    <w:p w14:paraId="7AAFF89B" w14:textId="77777777" w:rsidR="00CF0747" w:rsidRPr="009373D5" w:rsidRDefault="00CF0747" w:rsidP="00CF0747">
      <w:pPr>
        <w:pStyle w:val="Odsekzoznamu"/>
        <w:spacing w:after="0" w:line="240" w:lineRule="auto"/>
        <w:ind w:left="567" w:hanging="283"/>
        <w:jc w:val="both"/>
        <w:rPr>
          <w:ins w:id="82" w:author="Autor"/>
          <w:rFonts w:ascii="Arial" w:hAnsi="Arial" w:cs="Arial"/>
          <w:sz w:val="20"/>
          <w:szCs w:val="20"/>
        </w:rPr>
      </w:pPr>
      <w:ins w:id="83" w:author="Autor">
        <w:r w:rsidRPr="009373D5">
          <w:rPr>
            <w:rFonts w:ascii="Arial" w:hAnsi="Arial" w:cs="Arial"/>
            <w:sz w:val="20"/>
            <w:szCs w:val="20"/>
          </w:rPr>
          <w:t xml:space="preserve">a.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ruským štátnym príslušníkom ani fyzickou alebo právnickou osobou, subjektom alebo orgánom so sídlom v Rusku;</w:t>
        </w:r>
      </w:ins>
    </w:p>
    <w:p w14:paraId="4BE15582" w14:textId="77777777" w:rsidR="00CF0747" w:rsidRPr="009373D5" w:rsidRDefault="00CF0747" w:rsidP="00CF0747">
      <w:pPr>
        <w:pStyle w:val="Odsekzoznamu"/>
        <w:spacing w:after="0" w:line="240" w:lineRule="auto"/>
        <w:ind w:left="567" w:hanging="283"/>
        <w:jc w:val="both"/>
        <w:rPr>
          <w:ins w:id="84" w:author="Autor"/>
          <w:rFonts w:ascii="Arial" w:hAnsi="Arial" w:cs="Arial"/>
          <w:sz w:val="20"/>
          <w:szCs w:val="20"/>
        </w:rPr>
      </w:pPr>
      <w:ins w:id="85" w:author="Autor">
        <w:r w:rsidRPr="009373D5">
          <w:rPr>
            <w:rFonts w:ascii="Arial" w:hAnsi="Arial" w:cs="Arial"/>
            <w:sz w:val="20"/>
            <w:szCs w:val="20"/>
          </w:rPr>
          <w:t xml:space="preserve">b.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právnickou osobou, subjektom alebo orgánom, ktorých vlastnícke práva priamo alebo nepriamo vlastní z viac ako 50 % subjekt uvedený v písmene a) tohto odseku;</w:t>
        </w:r>
      </w:ins>
    </w:p>
    <w:p w14:paraId="1E9A382A" w14:textId="77777777" w:rsidR="00CF0747" w:rsidRPr="009373D5" w:rsidRDefault="00CF0747" w:rsidP="00CF0747">
      <w:pPr>
        <w:pStyle w:val="Odsekzoznamu"/>
        <w:spacing w:after="0" w:line="240" w:lineRule="auto"/>
        <w:ind w:left="567" w:hanging="283"/>
        <w:jc w:val="both"/>
        <w:rPr>
          <w:ins w:id="86" w:author="Autor"/>
          <w:rFonts w:ascii="Arial" w:hAnsi="Arial" w:cs="Arial"/>
          <w:sz w:val="20"/>
          <w:szCs w:val="20"/>
        </w:rPr>
      </w:pPr>
      <w:ins w:id="87" w:author="Autor">
        <w:r w:rsidRPr="009373D5">
          <w:rPr>
            <w:rFonts w:ascii="Arial" w:hAnsi="Arial" w:cs="Arial"/>
            <w:sz w:val="20"/>
            <w:szCs w:val="20"/>
          </w:rPr>
          <w:t xml:space="preserve">c. </w:t>
        </w:r>
        <w:r>
          <w:rPr>
            <w:rFonts w:ascii="Arial" w:hAnsi="Arial" w:cs="Arial"/>
            <w:sz w:val="20"/>
            <w:szCs w:val="20"/>
          </w:rPr>
          <w:tab/>
        </w:r>
        <w:r w:rsidRPr="009373D5">
          <w:rPr>
            <w:rFonts w:ascii="Arial" w:hAnsi="Arial" w:cs="Arial"/>
            <w:sz w:val="20"/>
            <w:szCs w:val="20"/>
          </w:rPr>
          <w:t>ani ja, ani spoločnosť, ktorú zastupujeme, nie sme fyzická alebo právnická osoba, subjekt alebo orgán, ktorý koná v mene alebo na príkaz subjektu uvedeného v písmene a) alebo b) uvedených vyššie;</w:t>
        </w:r>
      </w:ins>
    </w:p>
    <w:p w14:paraId="1D69783B" w14:textId="77777777" w:rsidR="00CF0747" w:rsidRDefault="00CF0747" w:rsidP="00CF0747">
      <w:pPr>
        <w:pStyle w:val="Odsekzoznamu"/>
        <w:spacing w:after="0" w:line="240" w:lineRule="auto"/>
        <w:ind w:left="567" w:hanging="283"/>
        <w:jc w:val="both"/>
        <w:rPr>
          <w:ins w:id="88" w:author="Autor"/>
          <w:rFonts w:ascii="Arial" w:hAnsi="Arial" w:cs="Arial"/>
          <w:sz w:val="20"/>
          <w:szCs w:val="20"/>
        </w:rPr>
      </w:pPr>
      <w:ins w:id="89" w:author="Autor">
        <w:r w:rsidRPr="009373D5">
          <w:rPr>
            <w:rFonts w:ascii="Arial" w:hAnsi="Arial" w:cs="Arial"/>
            <w:sz w:val="20"/>
            <w:szCs w:val="20"/>
          </w:rPr>
          <w:t xml:space="preserve">d. </w:t>
        </w:r>
        <w:r>
          <w:rPr>
            <w:rFonts w:ascii="Arial" w:hAnsi="Arial" w:cs="Arial"/>
            <w:sz w:val="20"/>
            <w:szCs w:val="20"/>
          </w:rPr>
          <w:tab/>
        </w:r>
        <w:r w:rsidRPr="009373D5">
          <w:rPr>
            <w:rFonts w:ascii="Arial" w:hAnsi="Arial" w:cs="Arial"/>
            <w:sz w:val="20"/>
            <w:szCs w:val="20"/>
          </w:rPr>
          <w:t>subjekty uvedené v písmenách a) až c) nemajú účasť vyššiu ako 10 % hodnoty zákazky v subdodávateľovi, dodávateľovi alebo v subjekte, na ktorého kapacity sa dodávateľ, ktorého zastupujem spolieha.</w:t>
        </w:r>
      </w:ins>
    </w:p>
    <w:p w14:paraId="72362228" w14:textId="77777777" w:rsidR="00CF0747" w:rsidRPr="009373D5" w:rsidRDefault="00CF0747" w:rsidP="00CF0747">
      <w:pPr>
        <w:pStyle w:val="Odsekzoznamu"/>
        <w:spacing w:after="0" w:line="240" w:lineRule="auto"/>
        <w:ind w:left="284"/>
        <w:jc w:val="both"/>
        <w:rPr>
          <w:ins w:id="90" w:author="Autor"/>
          <w:rFonts w:ascii="Arial" w:hAnsi="Arial" w:cs="Arial"/>
          <w:sz w:val="20"/>
          <w:szCs w:val="20"/>
        </w:rPr>
      </w:pPr>
    </w:p>
    <w:p w14:paraId="21C9579D" w14:textId="77777777" w:rsidR="00CF0747" w:rsidRDefault="00CF0747" w:rsidP="00CF0747">
      <w:pPr>
        <w:pStyle w:val="Odsekzoznamu"/>
        <w:spacing w:after="0" w:line="240" w:lineRule="auto"/>
        <w:ind w:left="284"/>
        <w:jc w:val="both"/>
        <w:rPr>
          <w:ins w:id="91" w:author="Autor"/>
          <w:rFonts w:ascii="Arial" w:hAnsi="Arial" w:cs="Arial"/>
          <w:sz w:val="20"/>
          <w:szCs w:val="20"/>
        </w:rPr>
      </w:pPr>
      <w:ins w:id="92" w:author="Autor">
        <w:r w:rsidRPr="009373D5">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9373D5">
          <w:t xml:space="preserve"> </w:t>
        </w:r>
        <w:r w:rsidRPr="009373D5">
          <w:rPr>
            <w:rFonts w:ascii="Arial"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ins>
    </w:p>
    <w:p w14:paraId="4432D7E9" w14:textId="77777777" w:rsidR="00CF0747" w:rsidRDefault="00CF0747" w:rsidP="00CF0747">
      <w:pPr>
        <w:pStyle w:val="Odsekzoznamu"/>
        <w:spacing w:after="0" w:line="240" w:lineRule="auto"/>
        <w:ind w:left="284"/>
        <w:jc w:val="both"/>
        <w:rPr>
          <w:ins w:id="93" w:author="Autor"/>
          <w:rFonts w:ascii="Arial" w:hAnsi="Arial" w:cs="Arial"/>
          <w:sz w:val="20"/>
          <w:szCs w:val="20"/>
        </w:rPr>
      </w:pPr>
    </w:p>
    <w:p w14:paraId="6D91D01F" w14:textId="77777777" w:rsidR="00CF0747" w:rsidRPr="00420C9D" w:rsidRDefault="00CF0747" w:rsidP="00CF0747">
      <w:pPr>
        <w:tabs>
          <w:tab w:val="num" w:pos="-720"/>
        </w:tabs>
        <w:spacing w:after="0" w:line="240" w:lineRule="auto"/>
        <w:contextualSpacing/>
        <w:jc w:val="both"/>
        <w:rPr>
          <w:ins w:id="94" w:author="Autor"/>
          <w:rFonts w:ascii="Arial" w:eastAsia="Times New Roman" w:hAnsi="Arial" w:cs="Arial"/>
          <w:b/>
          <w:bCs/>
          <w:sz w:val="20"/>
          <w:szCs w:val="20"/>
        </w:rPr>
      </w:pPr>
      <w:ins w:id="95" w:author="Autor">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ins>
    </w:p>
    <w:p w14:paraId="0DEA243C" w14:textId="77777777" w:rsidR="00CF0747" w:rsidRPr="00420C9D" w:rsidRDefault="00CF0747" w:rsidP="00CF0747">
      <w:pPr>
        <w:tabs>
          <w:tab w:val="num" w:pos="-720"/>
        </w:tabs>
        <w:spacing w:after="0" w:line="240" w:lineRule="auto"/>
        <w:contextualSpacing/>
        <w:jc w:val="both"/>
        <w:rPr>
          <w:ins w:id="96" w:author="Autor"/>
          <w:rFonts w:ascii="Arial" w:eastAsia="Times New Roman" w:hAnsi="Arial" w:cs="Arial"/>
          <w:b/>
          <w:bCs/>
          <w:sz w:val="20"/>
          <w:szCs w:val="20"/>
        </w:rPr>
      </w:pPr>
    </w:p>
    <w:p w14:paraId="6A7CC5B8" w14:textId="77777777" w:rsidR="00CF0747" w:rsidRPr="00420C9D" w:rsidRDefault="00CF0747" w:rsidP="00CF0747">
      <w:pPr>
        <w:tabs>
          <w:tab w:val="num" w:pos="-720"/>
        </w:tabs>
        <w:spacing w:after="0" w:line="240" w:lineRule="auto"/>
        <w:contextualSpacing/>
        <w:jc w:val="both"/>
        <w:rPr>
          <w:ins w:id="97" w:author="Autor"/>
          <w:rFonts w:ascii="Arial" w:eastAsia="Times New Roman" w:hAnsi="Arial" w:cs="Arial"/>
          <w:b/>
          <w:bCs/>
          <w:sz w:val="20"/>
          <w:szCs w:val="20"/>
        </w:rPr>
      </w:pPr>
    </w:p>
    <w:p w14:paraId="4FBA1F53" w14:textId="77777777" w:rsidR="00CF0747" w:rsidRDefault="00CF0747" w:rsidP="00CF0747">
      <w:pPr>
        <w:tabs>
          <w:tab w:val="num" w:pos="-720"/>
        </w:tabs>
        <w:spacing w:after="0" w:line="240" w:lineRule="auto"/>
        <w:contextualSpacing/>
        <w:jc w:val="both"/>
        <w:rPr>
          <w:ins w:id="98" w:author="Autor"/>
          <w:rFonts w:ascii="Arial" w:eastAsia="Times New Roman" w:hAnsi="Arial" w:cs="Arial"/>
          <w:b/>
          <w:bCs/>
          <w:sz w:val="20"/>
          <w:szCs w:val="20"/>
        </w:rPr>
      </w:pPr>
    </w:p>
    <w:p w14:paraId="32509A2E" w14:textId="77777777" w:rsidR="00CF0747" w:rsidRPr="00420C9D" w:rsidRDefault="00CF0747" w:rsidP="00CF0747">
      <w:pPr>
        <w:tabs>
          <w:tab w:val="num" w:pos="-720"/>
        </w:tabs>
        <w:spacing w:after="0" w:line="240" w:lineRule="auto"/>
        <w:contextualSpacing/>
        <w:jc w:val="both"/>
        <w:rPr>
          <w:ins w:id="99" w:author="Autor"/>
          <w:rFonts w:ascii="Arial" w:eastAsia="Times New Roman" w:hAnsi="Arial" w:cs="Arial"/>
          <w:b/>
          <w:bCs/>
          <w:sz w:val="20"/>
          <w:szCs w:val="20"/>
        </w:rPr>
      </w:pPr>
    </w:p>
    <w:p w14:paraId="5937A72F" w14:textId="77777777" w:rsidR="00CF0747" w:rsidRPr="00420C9D" w:rsidRDefault="00CF0747" w:rsidP="00CF0747">
      <w:pPr>
        <w:tabs>
          <w:tab w:val="num" w:pos="-720"/>
        </w:tabs>
        <w:spacing w:after="0" w:line="240" w:lineRule="auto"/>
        <w:contextualSpacing/>
        <w:jc w:val="both"/>
        <w:rPr>
          <w:ins w:id="100" w:author="Autor"/>
          <w:rFonts w:ascii="Arial" w:eastAsia="Times New Roman" w:hAnsi="Arial" w:cs="Arial"/>
          <w:b/>
          <w:bCs/>
          <w:sz w:val="20"/>
          <w:szCs w:val="20"/>
        </w:rPr>
      </w:pPr>
      <w:ins w:id="101" w:author="Autor">
        <w:r w:rsidRPr="00420C9D">
          <w:rPr>
            <w:rFonts w:ascii="Arial" w:eastAsia="Times New Roman" w:hAnsi="Arial" w:cs="Arial"/>
            <w:b/>
            <w:bCs/>
            <w:sz w:val="20"/>
            <w:szCs w:val="20"/>
          </w:rPr>
          <w:tab/>
        </w:r>
        <w:r w:rsidRPr="00420C9D">
          <w:rPr>
            <w:rFonts w:ascii="Arial" w:eastAsia="Times New Roman" w:hAnsi="Arial" w:cs="Arial"/>
            <w:b/>
            <w:bCs/>
            <w:sz w:val="20"/>
            <w:szCs w:val="20"/>
          </w:rPr>
          <w:tab/>
        </w:r>
      </w:ins>
    </w:p>
    <w:p w14:paraId="4715930F" w14:textId="77777777" w:rsidR="00CF0747" w:rsidRPr="00420C9D" w:rsidRDefault="00CF0747" w:rsidP="00CF0747">
      <w:pPr>
        <w:tabs>
          <w:tab w:val="num" w:pos="-720"/>
        </w:tabs>
        <w:spacing w:after="0" w:line="240" w:lineRule="auto"/>
        <w:contextualSpacing/>
        <w:jc w:val="both"/>
        <w:rPr>
          <w:ins w:id="102" w:author="Autor"/>
          <w:rFonts w:ascii="Arial" w:eastAsia="Times New Roman" w:hAnsi="Arial" w:cs="Arial"/>
          <w:sz w:val="20"/>
          <w:szCs w:val="20"/>
        </w:rPr>
      </w:pPr>
      <w:ins w:id="103" w:author="Auto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ins>
    </w:p>
    <w:p w14:paraId="21B79040" w14:textId="77777777" w:rsidR="00CF0747" w:rsidRPr="00420C9D" w:rsidRDefault="00CF0747" w:rsidP="00CF0747">
      <w:pPr>
        <w:tabs>
          <w:tab w:val="num" w:pos="-720"/>
        </w:tabs>
        <w:spacing w:after="0" w:line="240" w:lineRule="auto"/>
        <w:contextualSpacing/>
        <w:jc w:val="both"/>
        <w:rPr>
          <w:ins w:id="104" w:author="Autor"/>
          <w:rFonts w:ascii="Arial" w:eastAsia="Times New Roman" w:hAnsi="Arial" w:cs="Arial"/>
          <w:sz w:val="20"/>
          <w:szCs w:val="20"/>
        </w:rPr>
      </w:pPr>
      <w:ins w:id="105" w:author="Auto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ins>
    </w:p>
    <w:p w14:paraId="1A25AD03" w14:textId="77777777" w:rsidR="00CF0747" w:rsidRPr="00420C9D" w:rsidRDefault="00CF0747" w:rsidP="00CF0747">
      <w:pPr>
        <w:tabs>
          <w:tab w:val="num" w:pos="-720"/>
        </w:tabs>
        <w:spacing w:after="0" w:line="240" w:lineRule="auto"/>
        <w:contextualSpacing/>
        <w:jc w:val="both"/>
        <w:rPr>
          <w:ins w:id="106" w:author="Autor"/>
          <w:rFonts w:ascii="Arial" w:eastAsia="Times New Roman" w:hAnsi="Arial" w:cs="Arial"/>
          <w:sz w:val="20"/>
          <w:szCs w:val="20"/>
        </w:rPr>
      </w:pPr>
    </w:p>
    <w:p w14:paraId="326B03B0" w14:textId="77777777" w:rsidR="00CF0747" w:rsidRPr="00227FA1" w:rsidRDefault="00CF0747" w:rsidP="00CF0747">
      <w:pPr>
        <w:pStyle w:val="Odsekzoznamu"/>
        <w:spacing w:after="0" w:line="240" w:lineRule="auto"/>
        <w:ind w:left="284"/>
        <w:jc w:val="both"/>
        <w:rPr>
          <w:ins w:id="107" w:author="Autor"/>
          <w:rFonts w:ascii="Arial" w:hAnsi="Arial"/>
          <w:sz w:val="20"/>
        </w:rPr>
      </w:pPr>
    </w:p>
    <w:p w14:paraId="5B18EEC9" w14:textId="77777777" w:rsidR="00CF0747" w:rsidRPr="00DD160F" w:rsidRDefault="00CF0747" w:rsidP="00DD160F">
      <w:pPr>
        <w:spacing w:after="0" w:line="240" w:lineRule="auto"/>
        <w:jc w:val="both"/>
        <w:rPr>
          <w:rFonts w:ascii="Arial" w:eastAsia="Times New Roman" w:hAnsi="Arial" w:cs="Arial"/>
          <w:sz w:val="20"/>
          <w:szCs w:val="20"/>
        </w:rPr>
      </w:pP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AD4426" w:rsidRDefault="00AD4426" w:rsidP="00B538C0">
      <w:r>
        <w:separator/>
      </w:r>
    </w:p>
  </w:endnote>
  <w:endnote w:type="continuationSeparator" w:id="0">
    <w:p w14:paraId="30792C08" w14:textId="77777777" w:rsidR="00AD4426" w:rsidRDefault="00AD4426"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1753DD3A" w:rsidR="00AD4426" w:rsidRPr="00D05744" w:rsidRDefault="00AD4426"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5667AC">
      <w:rPr>
        <w:rStyle w:val="slostrany"/>
        <w:rFonts w:ascii="Arial" w:hAnsi="Arial" w:cs="Arial"/>
        <w:noProof/>
        <w:sz w:val="18"/>
        <w:szCs w:val="18"/>
      </w:rPr>
      <w:t>15</w:t>
    </w:r>
    <w:r w:rsidRPr="00D05744">
      <w:rPr>
        <w:rStyle w:val="slostrany"/>
        <w:rFonts w:ascii="Arial" w:hAnsi="Arial" w:cs="Arial"/>
        <w:sz w:val="18"/>
        <w:szCs w:val="18"/>
      </w:rPr>
      <w:fldChar w:fldCharType="end"/>
    </w:r>
  </w:p>
  <w:p w14:paraId="51D848CD" w14:textId="3F4D83CF" w:rsidR="00AD4426" w:rsidRPr="00D05744" w:rsidRDefault="00AD4426"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AD4426" w:rsidRDefault="00AD4426" w:rsidP="00B538C0">
      <w:r>
        <w:separator/>
      </w:r>
    </w:p>
  </w:footnote>
  <w:footnote w:type="continuationSeparator" w:id="0">
    <w:p w14:paraId="09695599" w14:textId="77777777" w:rsidR="00AD4426" w:rsidRDefault="00AD4426" w:rsidP="00B538C0">
      <w:r>
        <w:continuationSeparator/>
      </w:r>
    </w:p>
  </w:footnote>
  <w:footnote w:id="1">
    <w:p w14:paraId="4149F8E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AD4426" w:rsidRPr="002E07C8" w:rsidRDefault="00AD4426"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AD4426" w:rsidRPr="002E07C8" w:rsidRDefault="00AD4426"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w:t>
      </w:r>
      <w:proofErr w:type="spellStart"/>
      <w:r w:rsidRPr="002E07C8">
        <w:rPr>
          <w:rFonts w:ascii="Arial" w:hAnsi="Arial" w:cs="Arial"/>
          <w:sz w:val="18"/>
          <w:szCs w:val="18"/>
        </w:rPr>
        <w:t>Nehodiace</w:t>
      </w:r>
      <w:proofErr w:type="spellEnd"/>
      <w:r w:rsidRPr="002E07C8">
        <w:rPr>
          <w:rFonts w:ascii="Arial" w:hAnsi="Arial" w:cs="Arial"/>
          <w:sz w:val="18"/>
          <w:szCs w:val="18"/>
        </w:rPr>
        <w:t xml:space="preserve"> sa odstráňte</w:t>
      </w:r>
    </w:p>
  </w:footnote>
  <w:footnote w:id="5">
    <w:p w14:paraId="3246906C" w14:textId="77777777" w:rsidR="00AD4426" w:rsidRPr="009657AF" w:rsidRDefault="00AD4426"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AD4426" w:rsidRPr="002E07C8" w:rsidRDefault="00AD4426"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AD4426" w:rsidRDefault="00AD4426" w:rsidP="00BD3D04">
      <w:pPr>
        <w:pStyle w:val="Textpoznmkypodiarou"/>
      </w:pPr>
    </w:p>
  </w:footnote>
  <w:footnote w:id="7">
    <w:p w14:paraId="5471E46C" w14:textId="77777777" w:rsidR="00AD4426" w:rsidRPr="002E07C8" w:rsidRDefault="00AD4426"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AD4426" w:rsidRPr="006C6EB1" w:rsidRDefault="00AD4426"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AD4426" w:rsidRPr="006C6EB1" w:rsidRDefault="00AD4426"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w:t>
      </w:r>
      <w:proofErr w:type="spellStart"/>
      <w:r w:rsidRPr="006C6EB1">
        <w:rPr>
          <w:rFonts w:ascii="Arial" w:hAnsi="Arial" w:cs="Arial"/>
          <w:sz w:val="20"/>
          <w:szCs w:val="20"/>
        </w:rPr>
        <w:t>mikropodnikov</w:t>
      </w:r>
      <w:proofErr w:type="spellEnd"/>
      <w:r w:rsidRPr="006C6EB1">
        <w:rPr>
          <w:rFonts w:ascii="Arial" w:hAnsi="Arial" w:cs="Arial"/>
          <w:sz w:val="20"/>
          <w:szCs w:val="20"/>
        </w:rPr>
        <w:t>,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AD4426" w:rsidRPr="006C6EB1" w:rsidRDefault="00AD4426"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AD4426" w:rsidRPr="006C6EB1" w:rsidRDefault="00AD4426"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AD4426" w:rsidRPr="006C6EB1" w:rsidRDefault="00AD4426"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AD4426" w:rsidRPr="006C6EB1" w:rsidRDefault="00AD4426"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AD4426" w:rsidRPr="006C6EB1" w:rsidRDefault="00AD4426"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AD4426" w:rsidRPr="006C6EB1" w:rsidRDefault="00AD4426" w:rsidP="001435F6">
      <w:pPr>
        <w:jc w:val="both"/>
        <w:rPr>
          <w:rFonts w:ascii="Arial" w:hAnsi="Arial" w:cs="Arial"/>
        </w:rPr>
      </w:pPr>
    </w:p>
  </w:footnote>
  <w:footnote w:id="31">
    <w:p w14:paraId="7602B9C0" w14:textId="77777777" w:rsidR="00AD4426" w:rsidRDefault="00AD4426"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AD4426" w:rsidRDefault="00AD4426"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AD4426" w:rsidRPr="006C6EB1" w:rsidRDefault="00AD4426"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AD4426" w:rsidRDefault="00AD4426"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AD4426" w:rsidRDefault="00AD4426" w:rsidP="001435F6">
      <w:pPr>
        <w:pStyle w:val="Textpoznmkypodiarou"/>
      </w:pPr>
    </w:p>
  </w:footnote>
  <w:footnote w:id="39">
    <w:p w14:paraId="156B4BC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AD4426" w:rsidRDefault="00AD4426" w:rsidP="001435F6">
      <w:pPr>
        <w:pStyle w:val="Textpoznmkypodiarou"/>
        <w:jc w:val="both"/>
      </w:pPr>
    </w:p>
  </w:footnote>
  <w:footnote w:id="40">
    <w:p w14:paraId="72B667DF"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AD4426" w:rsidRPr="006C6EB1" w:rsidRDefault="00AD4426"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AD4426" w:rsidRDefault="00AD4426" w:rsidP="001435F6">
      <w:pPr>
        <w:pStyle w:val="Textpoznmkypodiarou"/>
        <w:jc w:val="both"/>
      </w:pPr>
    </w:p>
  </w:footnote>
  <w:footnote w:id="50">
    <w:p w14:paraId="5B8269BB" w14:textId="77777777" w:rsidR="00AD4426" w:rsidRDefault="00AD4426"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AD4426" w:rsidRDefault="00AD4426">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w:t>
      </w:r>
      <w:proofErr w:type="spellStart"/>
      <w:r w:rsidRPr="006C6EB1">
        <w:rPr>
          <w:rFonts w:ascii="Arial" w:hAnsi="Arial" w:cs="Arial"/>
        </w:rPr>
        <w:t>pododseku</w:t>
      </w:r>
      <w:proofErr w:type="spellEnd"/>
      <w:r w:rsidRPr="006C6EB1">
        <w:rPr>
          <w:rFonts w:ascii="Arial" w:hAnsi="Arial" w:cs="Arial"/>
        </w:rPr>
        <w:t xml:space="preserve"> smernice 2014/24/EÚ.</w:t>
      </w:r>
    </w:p>
  </w:footnote>
  <w:footnote w:id="56">
    <w:p w14:paraId="7E4ACEB9"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AD4426" w:rsidRPr="00911733" w:rsidRDefault="00AD4426"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w:t>
    </w:r>
    <w:proofErr w:type="spellStart"/>
    <w:r w:rsidRPr="003F3559">
      <w:rPr>
        <w:rFonts w:cs="Arial"/>
        <w:b w:val="0"/>
        <w:snapToGrid/>
        <w:sz w:val="18"/>
      </w:rPr>
      <w:t>polprofil</w:t>
    </w:r>
    <w:proofErr w:type="spellEnd"/>
    <w:r w:rsidRPr="003F3559">
      <w:rPr>
        <w:rFonts w:cs="Arial"/>
        <w:b w:val="0"/>
        <w:snapToGrid/>
        <w:sz w:val="18"/>
      </w:rPr>
      <w:t xml:space="preserve">    </w:t>
    </w:r>
    <w:r>
      <w:rPr>
        <w:rFonts w:cs="Arial"/>
        <w:b w:val="0"/>
        <w:snapToGrid/>
        <w:sz w:val="18"/>
      </w:rPr>
      <w:t xml:space="preserve">                     </w:t>
    </w:r>
    <w:r w:rsidRPr="00911733">
      <w:rPr>
        <w:rFonts w:cs="Arial"/>
        <w:b w:val="0"/>
        <w:snapToGrid/>
        <w:sz w:val="18"/>
      </w:rPr>
      <w:t>Národná diaľničná spoločnosť, a.s.</w:t>
    </w:r>
  </w:p>
  <w:p w14:paraId="6403CE10" w14:textId="77777777" w:rsidR="00AD4426" w:rsidRPr="00D05744" w:rsidRDefault="00AD4426"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AD4426" w:rsidRPr="006959C1" w:rsidRDefault="00AD4426"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7AC"/>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074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563"/>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4893"/>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image" Target="media/image18.wmf"/><Relationship Id="rId21" Type="http://schemas.openxmlformats.org/officeDocument/2006/relationships/hyperlink" Target="http://www.zakonypreludi.sk/zz/2015-343/znenie-20170201" TargetMode="External"/><Relationship Id="rId42" Type="http://schemas.openxmlformats.org/officeDocument/2006/relationships/control" Target="activeX/activeX10.xml"/><Relationship Id="rId47" Type="http://schemas.openxmlformats.org/officeDocument/2006/relationships/image" Target="media/image10.wmf"/><Relationship Id="rId63" Type="http://schemas.openxmlformats.org/officeDocument/2006/relationships/control" Target="activeX/activeX29.xml"/><Relationship Id="rId68" Type="http://schemas.openxmlformats.org/officeDocument/2006/relationships/control" Target="activeX/activeX34.xml"/><Relationship Id="rId84" Type="http://schemas.openxmlformats.org/officeDocument/2006/relationships/control" Target="activeX/activeX47.xml"/><Relationship Id="rId89" Type="http://schemas.openxmlformats.org/officeDocument/2006/relationships/control" Target="activeX/activeX52.xml"/><Relationship Id="rId112" Type="http://schemas.openxmlformats.org/officeDocument/2006/relationships/control" Target="activeX/activeX72.xml"/><Relationship Id="rId16" Type="http://schemas.openxmlformats.org/officeDocument/2006/relationships/hyperlink" Target="https://josephine.proebiz.com" TargetMode="External"/><Relationship Id="rId107" Type="http://schemas.openxmlformats.org/officeDocument/2006/relationships/control" Target="activeX/activeX68.xml"/><Relationship Id="rId11" Type="http://schemas.openxmlformats.org/officeDocument/2006/relationships/hyperlink" Target="mailto:maria.kokind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control" Target="activeX/activeX19.xml"/><Relationship Id="rId58" Type="http://schemas.openxmlformats.org/officeDocument/2006/relationships/control" Target="activeX/activeX24.xml"/><Relationship Id="rId74" Type="http://schemas.openxmlformats.org/officeDocument/2006/relationships/control" Target="activeX/activeX39.xml"/><Relationship Id="rId79" Type="http://schemas.openxmlformats.org/officeDocument/2006/relationships/image" Target="media/image12.wmf"/><Relationship Id="rId102" Type="http://schemas.openxmlformats.org/officeDocument/2006/relationships/control" Target="activeX/activeX65.xm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ontrol" Target="activeX/activeX27.xml"/><Relationship Id="rId82" Type="http://schemas.openxmlformats.org/officeDocument/2006/relationships/image" Target="media/image13.wmf"/><Relationship Id="rId90" Type="http://schemas.openxmlformats.org/officeDocument/2006/relationships/control" Target="activeX/activeX53.xml"/><Relationship Id="rId95" Type="http://schemas.openxmlformats.org/officeDocument/2006/relationships/control" Target="activeX/activeX58.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30" Type="http://schemas.openxmlformats.org/officeDocument/2006/relationships/image" Target="media/image4.wmf"/><Relationship Id="rId35" Type="http://schemas.openxmlformats.org/officeDocument/2006/relationships/control" Target="activeX/activeX5.xml"/><Relationship Id="rId43" Type="http://schemas.openxmlformats.org/officeDocument/2006/relationships/control" Target="activeX/activeX11.xml"/><Relationship Id="rId48" Type="http://schemas.openxmlformats.org/officeDocument/2006/relationships/control" Target="activeX/activeX14.xml"/><Relationship Id="rId56" Type="http://schemas.openxmlformats.org/officeDocument/2006/relationships/control" Target="activeX/activeX22.xml"/><Relationship Id="rId64" Type="http://schemas.openxmlformats.org/officeDocument/2006/relationships/control" Target="activeX/activeX30.xml"/><Relationship Id="rId69" Type="http://schemas.openxmlformats.org/officeDocument/2006/relationships/image" Target="media/image11.wmf"/><Relationship Id="rId77" Type="http://schemas.openxmlformats.org/officeDocument/2006/relationships/control" Target="activeX/activeX42.xml"/><Relationship Id="rId100" Type="http://schemas.openxmlformats.org/officeDocument/2006/relationships/control" Target="activeX/activeX63.xml"/><Relationship Id="rId105" Type="http://schemas.openxmlformats.org/officeDocument/2006/relationships/image" Target="media/image15.wmf"/><Relationship Id="rId113" Type="http://schemas.openxmlformats.org/officeDocument/2006/relationships/control" Target="activeX/activeX73.xml"/><Relationship Id="rId118" Type="http://schemas.openxmlformats.org/officeDocument/2006/relationships/control" Target="activeX/activeX76.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17.xml"/><Relationship Id="rId72" Type="http://schemas.openxmlformats.org/officeDocument/2006/relationships/control" Target="activeX/activeX37.xml"/><Relationship Id="rId80" Type="http://schemas.openxmlformats.org/officeDocument/2006/relationships/control" Target="activeX/activeX44.xml"/><Relationship Id="rId85" Type="http://schemas.openxmlformats.org/officeDocument/2006/relationships/control" Target="activeX/activeX48.xml"/><Relationship Id="rId93" Type="http://schemas.openxmlformats.org/officeDocument/2006/relationships/control" Target="activeX/activeX56.xml"/><Relationship Id="rId98" Type="http://schemas.openxmlformats.org/officeDocument/2006/relationships/control" Target="activeX/activeX61.xml"/><Relationship Id="rId121" Type="http://schemas.openxmlformats.org/officeDocument/2006/relationships/control" Target="activeX/activeX79.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25" Type="http://schemas.openxmlformats.org/officeDocument/2006/relationships/hyperlink" Target="http://www.ndsas.sk/pomoc-a-podpora/datovy-predpis" TargetMode="External"/><Relationship Id="rId33" Type="http://schemas.openxmlformats.org/officeDocument/2006/relationships/control" Target="activeX/activeX4.xml"/><Relationship Id="rId38" Type="http://schemas.openxmlformats.org/officeDocument/2006/relationships/control" Target="activeX/activeX7.xml"/><Relationship Id="rId46" Type="http://schemas.openxmlformats.org/officeDocument/2006/relationships/control" Target="activeX/activeX13.xml"/><Relationship Id="rId59" Type="http://schemas.openxmlformats.org/officeDocument/2006/relationships/control" Target="activeX/activeX25.xml"/><Relationship Id="rId67" Type="http://schemas.openxmlformats.org/officeDocument/2006/relationships/control" Target="activeX/activeX33.xml"/><Relationship Id="rId103" Type="http://schemas.openxmlformats.org/officeDocument/2006/relationships/image" Target="media/image14.wmf"/><Relationship Id="rId108" Type="http://schemas.openxmlformats.org/officeDocument/2006/relationships/control" Target="activeX/activeX69.xml"/><Relationship Id="rId116" Type="http://schemas.openxmlformats.org/officeDocument/2006/relationships/control" Target="activeX/activeX75.xml"/><Relationship Id="rId124" Type="http://schemas.openxmlformats.org/officeDocument/2006/relationships/header" Target="header2.xml"/><Relationship Id="rId20" Type="http://schemas.openxmlformats.org/officeDocument/2006/relationships/hyperlink" Target="https://josephine.proebiz.com" TargetMode="External"/><Relationship Id="rId41" Type="http://schemas.openxmlformats.org/officeDocument/2006/relationships/control" Target="activeX/activeX9.xml"/><Relationship Id="rId54" Type="http://schemas.openxmlformats.org/officeDocument/2006/relationships/control" Target="activeX/activeX20.xml"/><Relationship Id="rId62" Type="http://schemas.openxmlformats.org/officeDocument/2006/relationships/control" Target="activeX/activeX28.xml"/><Relationship Id="rId70" Type="http://schemas.openxmlformats.org/officeDocument/2006/relationships/control" Target="activeX/activeX35.xml"/><Relationship Id="rId75" Type="http://schemas.openxmlformats.org/officeDocument/2006/relationships/control" Target="activeX/activeX40.xml"/><Relationship Id="rId83" Type="http://schemas.openxmlformats.org/officeDocument/2006/relationships/control" Target="activeX/activeX46.xml"/><Relationship Id="rId88" Type="http://schemas.openxmlformats.org/officeDocument/2006/relationships/control" Target="activeX/activeX51.xml"/><Relationship Id="rId91" Type="http://schemas.openxmlformats.org/officeDocument/2006/relationships/control" Target="activeX/activeX54.xml"/><Relationship Id="rId96" Type="http://schemas.openxmlformats.org/officeDocument/2006/relationships/control" Target="activeX/activeX59.xml"/><Relationship Id="rId111" Type="http://schemas.openxmlformats.org/officeDocument/2006/relationships/control" Target="activeX/activeX7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36" Type="http://schemas.openxmlformats.org/officeDocument/2006/relationships/control" Target="activeX/activeX6.xml"/><Relationship Id="rId49" Type="http://schemas.openxmlformats.org/officeDocument/2006/relationships/control" Target="activeX/activeX15.xml"/><Relationship Id="rId57" Type="http://schemas.openxmlformats.org/officeDocument/2006/relationships/control" Target="activeX/activeX23.xml"/><Relationship Id="rId106" Type="http://schemas.openxmlformats.org/officeDocument/2006/relationships/control" Target="activeX/activeX67.xml"/><Relationship Id="rId114" Type="http://schemas.openxmlformats.org/officeDocument/2006/relationships/image" Target="media/image17.wmf"/><Relationship Id="rId119" Type="http://schemas.openxmlformats.org/officeDocument/2006/relationships/control" Target="activeX/activeX77.xml"/><Relationship Id="rId10" Type="http://schemas.openxmlformats.org/officeDocument/2006/relationships/image" Target="media/image1.png"/><Relationship Id="rId31" Type="http://schemas.openxmlformats.org/officeDocument/2006/relationships/control" Target="activeX/activeX3.xml"/><Relationship Id="rId44" Type="http://schemas.openxmlformats.org/officeDocument/2006/relationships/control" Target="activeX/activeX12.xml"/><Relationship Id="rId52" Type="http://schemas.openxmlformats.org/officeDocument/2006/relationships/control" Target="activeX/activeX18.xml"/><Relationship Id="rId60" Type="http://schemas.openxmlformats.org/officeDocument/2006/relationships/control" Target="activeX/activeX26.xml"/><Relationship Id="rId65" Type="http://schemas.openxmlformats.org/officeDocument/2006/relationships/control" Target="activeX/activeX31.xml"/><Relationship Id="rId73" Type="http://schemas.openxmlformats.org/officeDocument/2006/relationships/control" Target="activeX/activeX38.xml"/><Relationship Id="rId78" Type="http://schemas.openxmlformats.org/officeDocument/2006/relationships/control" Target="activeX/activeX43.xml"/><Relationship Id="rId81" Type="http://schemas.openxmlformats.org/officeDocument/2006/relationships/control" Target="activeX/activeX45.xml"/><Relationship Id="rId86" Type="http://schemas.openxmlformats.org/officeDocument/2006/relationships/control" Target="activeX/activeX49.xml"/><Relationship Id="rId94" Type="http://schemas.openxmlformats.org/officeDocument/2006/relationships/control" Target="activeX/activeX57.xml"/><Relationship Id="rId99" Type="http://schemas.openxmlformats.org/officeDocument/2006/relationships/control" Target="activeX/activeX62.xml"/><Relationship Id="rId101" Type="http://schemas.openxmlformats.org/officeDocument/2006/relationships/control" Target="activeX/activeX64.xm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image" Target="media/image16.wmf"/><Relationship Id="rId34" Type="http://schemas.openxmlformats.org/officeDocument/2006/relationships/image" Target="media/image6.wmf"/><Relationship Id="rId50" Type="http://schemas.openxmlformats.org/officeDocument/2006/relationships/control" Target="activeX/activeX16.xml"/><Relationship Id="rId55" Type="http://schemas.openxmlformats.org/officeDocument/2006/relationships/control" Target="activeX/activeX21.xml"/><Relationship Id="rId76" Type="http://schemas.openxmlformats.org/officeDocument/2006/relationships/control" Target="activeX/activeX41.xml"/><Relationship Id="rId97" Type="http://schemas.openxmlformats.org/officeDocument/2006/relationships/control" Target="activeX/activeX60.xml"/><Relationship Id="rId104" Type="http://schemas.openxmlformats.org/officeDocument/2006/relationships/control" Target="activeX/activeX66.xml"/><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ontrol" Target="activeX/activeX36.xml"/><Relationship Id="rId92" Type="http://schemas.openxmlformats.org/officeDocument/2006/relationships/control" Target="activeX/activeX55.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image" Target="media/image9.wmf"/><Relationship Id="rId66" Type="http://schemas.openxmlformats.org/officeDocument/2006/relationships/control" Target="activeX/activeX32.xml"/><Relationship Id="rId87" Type="http://schemas.openxmlformats.org/officeDocument/2006/relationships/control" Target="activeX/activeX50.xml"/><Relationship Id="rId110" Type="http://schemas.openxmlformats.org/officeDocument/2006/relationships/control" Target="activeX/activeX70.xml"/><Relationship Id="rId115" Type="http://schemas.openxmlformats.org/officeDocument/2006/relationships/control" Target="activeX/activeX7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92EAD-A605-420F-B0A0-4F37ED8B3901}">
  <ds:schemaRefs>
    <ds:schemaRef ds:uri="http://schemas.openxmlformats.org/officeDocument/2006/bibliography"/>
  </ds:schemaRefs>
</ds:datastoreItem>
</file>

<file path=customXml/itemProps2.xml><?xml version="1.0" encoding="utf-8"?>
<ds:datastoreItem xmlns:ds="http://schemas.openxmlformats.org/officeDocument/2006/customXml" ds:itemID="{2C1DA868-72A6-4C94-A1E5-E819B8D2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25016</Words>
  <Characters>142595</Characters>
  <Application>Microsoft Office Word</Application>
  <DocSecurity>0</DocSecurity>
  <Lines>1188</Lines>
  <Paragraphs>334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167277</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2024-08-06T07:53:00Z</dcterms:created>
  <dcterms:modified xsi:type="dcterms:W3CDTF">2024-08-06T08:17:00Z</dcterms:modified>
</cp:coreProperties>
</file>